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F064B7" w14:textId="77777777" w:rsidR="00CE0D17" w:rsidRPr="00247368" w:rsidRDefault="00CE0D17" w:rsidP="00CB423D">
      <w:pPr>
        <w:rPr>
          <w:rFonts w:ascii="Arial" w:hAnsi="Arial" w:cs="Arial"/>
          <w:noProof/>
          <w:lang w:val="en-US"/>
        </w:rPr>
      </w:pPr>
    </w:p>
    <w:p w14:paraId="0A54ACE8" w14:textId="77777777" w:rsidR="00CE0D17" w:rsidRPr="0016067E" w:rsidRDefault="00A516F8" w:rsidP="00E577A7">
      <w:pPr>
        <w:rPr>
          <w:rFonts w:ascii="Arial" w:hAnsi="Arial" w:cs="Arial"/>
          <w:u w:val="single"/>
        </w:rPr>
      </w:pPr>
      <w:r>
        <w:rPr>
          <w:rFonts w:ascii="Arial" w:hAnsi="Arial" w:cs="Arial"/>
          <w:noProof/>
        </w:rPr>
        <w:pict w14:anchorId="61666426">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94.85pt;margin-top:1.65pt;width:333.7pt;height:23.75pt;z-index:1" fillcolor="#0070c0" strokecolor="#4f81bd" strokeweight=".5pt">
            <v:textbox style="mso-next-textbox:#_x0000_s1026">
              <w:txbxContent>
                <w:p w14:paraId="6CBC1134" w14:textId="77777777" w:rsidR="003631EF" w:rsidRPr="00723ABD" w:rsidRDefault="003631EF" w:rsidP="00CF1DE1">
                  <w:pPr>
                    <w:jc w:val="center"/>
                    <w:rPr>
                      <w:rFonts w:ascii="Calibri" w:hAnsi="Calibri"/>
                      <w:b/>
                      <w:color w:val="FFFFFF"/>
                      <w:sz w:val="28"/>
                      <w:szCs w:val="28"/>
                    </w:rPr>
                  </w:pPr>
                  <w:r>
                    <w:rPr>
                      <w:rFonts w:ascii="Calibri" w:hAnsi="Calibri"/>
                      <w:b/>
                      <w:color w:val="FFFFFF"/>
                      <w:sz w:val="28"/>
                    </w:rPr>
                    <w:t>Конспект фасилитатора</w:t>
                  </w:r>
                </w:p>
              </w:txbxContent>
            </v:textbox>
          </v:shape>
        </w:pict>
      </w:r>
    </w:p>
    <w:p w14:paraId="6D79ED76" w14:textId="77777777" w:rsidR="00CE0D17" w:rsidRPr="0016067E" w:rsidRDefault="00CE0D17" w:rsidP="001D747D">
      <w:pPr>
        <w:rPr>
          <w:rFonts w:ascii="Arial" w:hAnsi="Arial" w:cs="Arial"/>
        </w:rPr>
      </w:pPr>
    </w:p>
    <w:tbl>
      <w:tblPr>
        <w:tblpPr w:leftFromText="180" w:rightFromText="180" w:vertAnchor="page" w:horzAnchor="margin" w:tblpY="2056"/>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2518"/>
        <w:gridCol w:w="8498"/>
      </w:tblGrid>
      <w:tr w:rsidR="00CE0D17" w:rsidRPr="0016067E" w14:paraId="5C526828" w14:textId="77777777" w:rsidTr="00247368">
        <w:trPr>
          <w:trHeight w:val="619"/>
        </w:trPr>
        <w:tc>
          <w:tcPr>
            <w:tcW w:w="1143" w:type="pct"/>
          </w:tcPr>
          <w:p w14:paraId="7997B602" w14:textId="77777777" w:rsidR="00CE0D17" w:rsidRPr="0016067E" w:rsidRDefault="003F14E8" w:rsidP="00BC3727">
            <w:pPr>
              <w:pStyle w:val="Heading1"/>
              <w:spacing w:before="0" w:after="0"/>
              <w:jc w:val="center"/>
              <w:rPr>
                <w:rFonts w:cs="Arial"/>
                <w:b w:val="0"/>
                <w:sz w:val="24"/>
                <w:szCs w:val="24"/>
              </w:rPr>
            </w:pPr>
            <w:r>
              <w:rPr>
                <w:b w:val="0"/>
                <w:sz w:val="24"/>
              </w:rPr>
              <w:t>Модуль/тема</w:t>
            </w:r>
          </w:p>
          <w:p w14:paraId="4C2E6B87" w14:textId="77777777" w:rsidR="00CE0D17" w:rsidRPr="0016067E" w:rsidRDefault="00A516F8" w:rsidP="008561DC">
            <w:pPr>
              <w:jc w:val="center"/>
              <w:rPr>
                <w:rFonts w:ascii="Arial" w:hAnsi="Arial" w:cs="Arial"/>
              </w:rPr>
            </w:pPr>
            <w:r>
              <w:rPr>
                <w:rFonts w:ascii="Arial" w:hAnsi="Arial" w:cs="Arial"/>
                <w:noProof/>
              </w:rPr>
              <w:pict w14:anchorId="301CF8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4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">
                  <v:imagedata r:id="rId10" o:title="" cropbottom="-1092f"/>
                  <o:lock v:ext="edit" aspectratio="f"/>
                </v:shape>
              </w:pict>
            </w:r>
          </w:p>
          <w:p w14:paraId="2BDFFD2D" w14:textId="77777777" w:rsidR="00CE0D17" w:rsidRPr="0016067E" w:rsidRDefault="00CE0D17" w:rsidP="008561DC">
            <w:pPr>
              <w:jc w:val="center"/>
              <w:rPr>
                <w:rFonts w:ascii="Arial" w:hAnsi="Arial" w:cs="Arial"/>
              </w:rPr>
            </w:pPr>
          </w:p>
        </w:tc>
        <w:tc>
          <w:tcPr>
            <w:tcW w:w="3857" w:type="pct"/>
          </w:tcPr>
          <w:p w14:paraId="1192533B" w14:textId="77777777" w:rsidR="00CC1188" w:rsidRPr="0044394B" w:rsidRDefault="00CC1188" w:rsidP="00470641">
            <w:pPr>
              <w:spacing w:line="260" w:lineRule="exact"/>
              <w:ind w:right="22"/>
              <w:rPr>
                <w:rFonts w:ascii="Arial" w:hAnsi="Arial"/>
                <w:b/>
                <w:color w:val="1F497D"/>
              </w:rPr>
            </w:pPr>
          </w:p>
          <w:p w14:paraId="4B0066BD" w14:textId="35C7CF9F" w:rsidR="00CE0D17" w:rsidRPr="0044394B" w:rsidRDefault="00981D23" w:rsidP="00470641">
            <w:pPr>
              <w:spacing w:line="260" w:lineRule="exact"/>
              <w:ind w:right="22"/>
              <w:rPr>
                <w:rFonts w:ascii="Arial" w:hAnsi="Arial" w:cs="Arial"/>
                <w:b/>
                <w:color w:val="1F497D"/>
              </w:rPr>
            </w:pPr>
            <w:r w:rsidRPr="0044394B">
              <w:rPr>
                <w:rFonts w:ascii="Arial" w:hAnsi="Arial"/>
                <w:b/>
                <w:color w:val="1F497D"/>
              </w:rPr>
              <w:t>Модуль 4</w:t>
            </w:r>
            <w:r w:rsidR="00247368" w:rsidRPr="0044394B">
              <w:rPr>
                <w:rFonts w:ascii="Arial" w:hAnsi="Arial"/>
                <w:b/>
                <w:color w:val="1F497D"/>
              </w:rPr>
              <w:t>:</w:t>
            </w:r>
            <w:r w:rsidRPr="0044394B">
              <w:rPr>
                <w:rFonts w:ascii="Arial" w:hAnsi="Arial"/>
                <w:color w:val="000000"/>
                <w:kern w:val="24"/>
              </w:rPr>
              <w:t xml:space="preserve"> </w:t>
            </w:r>
            <w:r w:rsidRPr="0044394B">
              <w:rPr>
                <w:rFonts w:ascii="Arial" w:hAnsi="Arial"/>
                <w:b/>
                <w:color w:val="1F497D"/>
              </w:rPr>
              <w:t>Меры по осуществлению</w:t>
            </w:r>
          </w:p>
          <w:p w14:paraId="69722DC2" w14:textId="77777777" w:rsidR="00CE0D17" w:rsidRPr="0044394B" w:rsidRDefault="00CE0D17" w:rsidP="00BC3727">
            <w:pPr>
              <w:pStyle w:val="ListParagraph"/>
              <w:ind w:left="360"/>
              <w:rPr>
                <w:rFonts w:ascii="Arial" w:hAnsi="Arial" w:cs="Arial"/>
                <w:bCs/>
              </w:rPr>
            </w:pPr>
          </w:p>
        </w:tc>
      </w:tr>
      <w:tr w:rsidR="00CE0D17" w:rsidRPr="0016067E" w14:paraId="27F3A4FB" w14:textId="77777777" w:rsidTr="00247368">
        <w:trPr>
          <w:trHeight w:val="1300"/>
        </w:trPr>
        <w:tc>
          <w:tcPr>
            <w:tcW w:w="1143" w:type="pct"/>
          </w:tcPr>
          <w:p w14:paraId="6072A9F6" w14:textId="77777777" w:rsidR="00CE0D17" w:rsidRPr="0016067E" w:rsidRDefault="003F14E8" w:rsidP="00BC3727">
            <w:pPr>
              <w:pStyle w:val="Heading1"/>
              <w:spacing w:before="0" w:after="0"/>
              <w:jc w:val="center"/>
              <w:rPr>
                <w:rFonts w:cs="Arial"/>
                <w:b w:val="0"/>
                <w:sz w:val="24"/>
                <w:szCs w:val="24"/>
              </w:rPr>
            </w:pPr>
            <w:r>
              <w:rPr>
                <w:b w:val="0"/>
                <w:sz w:val="24"/>
              </w:rPr>
              <w:t>Порядок ведения занятия</w:t>
            </w:r>
          </w:p>
          <w:p w14:paraId="29EF1DA2" w14:textId="77777777" w:rsidR="00CE0D17" w:rsidRPr="0016067E" w:rsidRDefault="00CE0D17" w:rsidP="00BC3727">
            <w:pPr>
              <w:jc w:val="center"/>
              <w:rPr>
                <w:rFonts w:ascii="Arial" w:hAnsi="Arial" w:cs="Arial"/>
              </w:rPr>
            </w:pPr>
            <w:r>
              <w:rPr>
                <w:rFonts w:ascii="Arial" w:hAnsi="Arial" w:cs="Arial"/>
              </w:rPr>
              <w:object w:dxaOrig="7191" w:dyaOrig="5399" w14:anchorId="627CA36B">
                <v:shape id="_x0000_i1026" type="#_x0000_t75" style="width:1in;height:54pt" o:ole="">
                  <v:imagedata r:id="rId11" o:title=""/>
                </v:shape>
                <o:OLEObject Type="Embed" ProgID="PowerPoint.Slide.12" ShapeID="_x0000_i1026" DrawAspect="Content" ObjectID="_1505052472" r:id="rId12"/>
              </w:object>
            </w:r>
          </w:p>
        </w:tc>
        <w:tc>
          <w:tcPr>
            <w:tcW w:w="3857" w:type="pct"/>
          </w:tcPr>
          <w:p w14:paraId="0AE962D4" w14:textId="77777777" w:rsidR="00CC1188" w:rsidRPr="0044394B" w:rsidRDefault="00CC1188" w:rsidP="00CC1188">
            <w:pPr>
              <w:pStyle w:val="ListParagraph"/>
              <w:ind w:left="360"/>
              <w:rPr>
                <w:rFonts w:ascii="Arial" w:hAnsi="Arial" w:cs="Arial"/>
                <w:bCs/>
              </w:rPr>
            </w:pPr>
          </w:p>
          <w:p w14:paraId="55508C78" w14:textId="77777777" w:rsidR="00CE0D17" w:rsidRPr="0044394B" w:rsidRDefault="00CE0D17" w:rsidP="00C1150C">
            <w:pPr>
              <w:pStyle w:val="ListParagraph"/>
              <w:numPr>
                <w:ilvl w:val="0"/>
                <w:numId w:val="35"/>
              </w:numPr>
              <w:rPr>
                <w:rFonts w:ascii="Arial" w:hAnsi="Arial" w:cs="Arial"/>
                <w:bCs/>
              </w:rPr>
            </w:pPr>
            <w:r w:rsidRPr="0044394B">
              <w:rPr>
                <w:rFonts w:ascii="Arial" w:hAnsi="Arial"/>
              </w:rPr>
              <w:t xml:space="preserve">Презентация </w:t>
            </w:r>
          </w:p>
          <w:p w14:paraId="0E29AF6A" w14:textId="77777777" w:rsidR="00CE0D17" w:rsidRPr="0044394B" w:rsidRDefault="00CE0D17" w:rsidP="00C1150C">
            <w:pPr>
              <w:pStyle w:val="ListParagraph"/>
              <w:numPr>
                <w:ilvl w:val="0"/>
                <w:numId w:val="35"/>
              </w:numPr>
              <w:rPr>
                <w:rFonts w:ascii="Arial" w:hAnsi="Arial" w:cs="Arial"/>
                <w:bCs/>
              </w:rPr>
            </w:pPr>
            <w:r w:rsidRPr="0044394B">
              <w:rPr>
                <w:rFonts w:ascii="Arial" w:hAnsi="Arial"/>
              </w:rPr>
              <w:t>Вопросы и ответы</w:t>
            </w:r>
          </w:p>
          <w:p w14:paraId="703B247C" w14:textId="77777777" w:rsidR="00CE0D17" w:rsidRPr="0044394B" w:rsidRDefault="00CE0D17" w:rsidP="00C1150C">
            <w:pPr>
              <w:pStyle w:val="ListParagraph"/>
              <w:numPr>
                <w:ilvl w:val="0"/>
                <w:numId w:val="35"/>
              </w:numPr>
              <w:rPr>
                <w:rFonts w:ascii="Arial" w:hAnsi="Arial" w:cs="Arial"/>
                <w:bCs/>
              </w:rPr>
            </w:pPr>
            <w:r w:rsidRPr="0044394B">
              <w:rPr>
                <w:rFonts w:ascii="Arial" w:hAnsi="Arial"/>
              </w:rPr>
              <w:t>Групповое задание</w:t>
            </w:r>
          </w:p>
        </w:tc>
      </w:tr>
      <w:tr w:rsidR="00CE0D17" w:rsidRPr="0016067E" w14:paraId="65C67C0C" w14:textId="77777777" w:rsidTr="00247368">
        <w:trPr>
          <w:trHeight w:val="367"/>
        </w:trPr>
        <w:tc>
          <w:tcPr>
            <w:tcW w:w="1143" w:type="pct"/>
          </w:tcPr>
          <w:p w14:paraId="490CF571" w14:textId="77777777" w:rsidR="00CE0D17" w:rsidRPr="0016067E" w:rsidRDefault="003F14E8" w:rsidP="00BC3727">
            <w:pPr>
              <w:pStyle w:val="Heading1"/>
              <w:spacing w:before="0" w:after="0"/>
              <w:jc w:val="center"/>
              <w:rPr>
                <w:rFonts w:cs="Arial"/>
                <w:b w:val="0"/>
                <w:bCs w:val="0"/>
                <w:sz w:val="24"/>
                <w:szCs w:val="24"/>
              </w:rPr>
            </w:pPr>
            <w:r>
              <w:rPr>
                <w:b w:val="0"/>
                <w:sz w:val="24"/>
              </w:rPr>
              <w:t>Общая продолжительность</w:t>
            </w:r>
          </w:p>
          <w:p w14:paraId="1130DC1A" w14:textId="77777777" w:rsidR="00CE0D17" w:rsidRPr="0016067E" w:rsidRDefault="00A516F8" w:rsidP="00BC3727">
            <w:pPr>
              <w:jc w:val="center"/>
              <w:rPr>
                <w:rFonts w:ascii="Arial" w:hAnsi="Arial" w:cs="Arial"/>
              </w:rPr>
            </w:pPr>
            <w:r>
              <w:rPr>
                <w:rFonts w:ascii="Arial" w:hAnsi="Arial" w:cs="Arial"/>
                <w:noProof/>
              </w:rPr>
              <w:pict w14:anchorId="62961DE8">
                <v:shape id="_x0000_i1027" type="#_x0000_t75" style="width:45pt;height:33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">
                  <v:imagedata r:id="rId13" o:title="" cropbottom="-546f" cropright="-73f"/>
                  <o:lock v:ext="edit" aspectratio="f"/>
                </v:shape>
              </w:pict>
            </w:r>
          </w:p>
          <w:p w14:paraId="1A788214" w14:textId="77777777" w:rsidR="00CE0D17" w:rsidRPr="0016067E" w:rsidRDefault="00CE0D17" w:rsidP="00BC3727">
            <w:pPr>
              <w:jc w:val="center"/>
              <w:rPr>
                <w:rFonts w:ascii="Arial" w:hAnsi="Arial" w:cs="Arial"/>
                <w:sz w:val="16"/>
                <w:szCs w:val="16"/>
              </w:rPr>
            </w:pPr>
          </w:p>
        </w:tc>
        <w:tc>
          <w:tcPr>
            <w:tcW w:w="3857" w:type="pct"/>
          </w:tcPr>
          <w:p w14:paraId="36811869" w14:textId="77777777" w:rsidR="00CC1188" w:rsidRPr="0044394B" w:rsidRDefault="00CC1188" w:rsidP="00BC3727">
            <w:pPr>
              <w:rPr>
                <w:rFonts w:ascii="Arial" w:hAnsi="Arial"/>
              </w:rPr>
            </w:pPr>
          </w:p>
          <w:p w14:paraId="1C22E853" w14:textId="77777777" w:rsidR="00FB5336" w:rsidRPr="0044394B" w:rsidRDefault="00CE0D17" w:rsidP="00BC3727">
            <w:pPr>
              <w:rPr>
                <w:rFonts w:ascii="Arial" w:hAnsi="Arial" w:cs="Arial"/>
                <w:bCs/>
              </w:rPr>
            </w:pPr>
            <w:r w:rsidRPr="0044394B">
              <w:rPr>
                <w:rFonts w:ascii="Arial" w:hAnsi="Arial"/>
              </w:rPr>
              <w:t xml:space="preserve">около 2 часов </w:t>
            </w:r>
          </w:p>
          <w:p w14:paraId="02376E54" w14:textId="6EEDCF34" w:rsidR="00FB5336" w:rsidRPr="0044394B" w:rsidRDefault="008F119C" w:rsidP="00BC3727">
            <w:pPr>
              <w:rPr>
                <w:rFonts w:ascii="Arial" w:hAnsi="Arial" w:cs="Arial"/>
                <w:bCs/>
              </w:rPr>
            </w:pPr>
            <w:r w:rsidRPr="0044394B">
              <w:rPr>
                <w:rFonts w:ascii="Arial" w:hAnsi="Arial"/>
              </w:rPr>
              <w:t>45 минут:</w:t>
            </w:r>
            <w:r w:rsidR="00FB5336" w:rsidRPr="0044394B">
              <w:rPr>
                <w:rFonts w:ascii="Arial" w:hAnsi="Arial"/>
              </w:rPr>
              <w:t xml:space="preserve"> презентация</w:t>
            </w:r>
          </w:p>
          <w:p w14:paraId="23904C82" w14:textId="532769B2" w:rsidR="00CE0D17" w:rsidRPr="0044394B" w:rsidRDefault="00FB5336" w:rsidP="00BC3727">
            <w:pPr>
              <w:rPr>
                <w:rFonts w:ascii="Arial" w:hAnsi="Arial" w:cs="Arial"/>
                <w:bCs/>
              </w:rPr>
            </w:pPr>
            <w:r w:rsidRPr="0044394B">
              <w:rPr>
                <w:rFonts w:ascii="Arial" w:hAnsi="Arial"/>
              </w:rPr>
              <w:t xml:space="preserve">50 </w:t>
            </w:r>
            <w:r w:rsidR="008F119C" w:rsidRPr="0044394B">
              <w:rPr>
                <w:rFonts w:ascii="Arial" w:hAnsi="Arial"/>
              </w:rPr>
              <w:t>минут:</w:t>
            </w:r>
            <w:r w:rsidRPr="0044394B">
              <w:rPr>
                <w:rFonts w:ascii="Arial" w:hAnsi="Arial"/>
              </w:rPr>
              <w:t xml:space="preserve"> "Определение исполнителей осуществления"</w:t>
            </w:r>
          </w:p>
          <w:p w14:paraId="71D3CF59" w14:textId="77777777" w:rsidR="00CE0D17" w:rsidRPr="0044394B" w:rsidRDefault="00CE0D17" w:rsidP="00BC3727">
            <w:pPr>
              <w:rPr>
                <w:rFonts w:ascii="Arial" w:hAnsi="Arial" w:cs="Arial"/>
                <w:bCs/>
              </w:rPr>
            </w:pPr>
          </w:p>
        </w:tc>
      </w:tr>
      <w:tr w:rsidR="00CE0D17" w:rsidRPr="0016067E" w14:paraId="49F1EDBA" w14:textId="77777777" w:rsidTr="00247368">
        <w:tc>
          <w:tcPr>
            <w:tcW w:w="1143" w:type="pct"/>
          </w:tcPr>
          <w:p w14:paraId="0A91B5CC" w14:textId="77777777" w:rsidR="00CE0D17" w:rsidRPr="0016067E" w:rsidRDefault="003F14E8" w:rsidP="00BC3727">
            <w:pPr>
              <w:jc w:val="center"/>
              <w:rPr>
                <w:rFonts w:ascii="Arial" w:hAnsi="Arial" w:cs="Arial"/>
              </w:rPr>
            </w:pPr>
            <w:r>
              <w:rPr>
                <w:rFonts w:ascii="Arial" w:hAnsi="Arial"/>
              </w:rPr>
              <w:t xml:space="preserve">Учебные материалы </w:t>
            </w:r>
          </w:p>
          <w:p w14:paraId="12F819FF" w14:textId="77777777" w:rsidR="00CE0D17" w:rsidRPr="0016067E" w:rsidRDefault="00A516F8" w:rsidP="00BC3727">
            <w:pPr>
              <w:jc w:val="center"/>
              <w:rPr>
                <w:rFonts w:ascii="Arial" w:hAnsi="Arial" w:cs="Arial"/>
                <w:b/>
              </w:rPr>
            </w:pPr>
            <w:r>
              <w:rPr>
                <w:rFonts w:ascii="Arial" w:hAnsi="Arial" w:cs="Arial"/>
                <w:b/>
                <w:noProof/>
              </w:rPr>
              <w:pict w14:anchorId="3406258C">
                <v:shape id="_x0000_i1028" type="#_x0000_t75" style="width:47.25pt;height:27.7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">
                  <v:imagedata r:id="rId14" o:title="" cropbottom="-3243f" cropright="-213f"/>
                  <o:lock v:ext="edit" aspectratio="f"/>
                </v:shape>
              </w:pict>
            </w:r>
            <w:r>
              <w:rPr>
                <w:rFonts w:ascii="Arial" w:hAnsi="Arial" w:cs="Arial"/>
                <w:noProof/>
              </w:rPr>
              <w:pict w14:anchorId="6ADB44A6">
                <v:shape id="_x0000_i1029" type="#_x0000_t75" style="width:33pt;height:27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">
                  <v:imagedata r:id="rId15" o:title="" cropbottom="-551f" cropright="-369f"/>
                  <o:lock v:ext="edit" aspectratio="f"/>
                </v:shape>
              </w:pict>
            </w:r>
          </w:p>
        </w:tc>
        <w:tc>
          <w:tcPr>
            <w:tcW w:w="3857" w:type="pct"/>
          </w:tcPr>
          <w:p w14:paraId="5309F8AB" w14:textId="77777777" w:rsidR="00CE0D17" w:rsidRPr="0044394B" w:rsidRDefault="004D3E7F" w:rsidP="00BC3727">
            <w:pPr>
              <w:numPr>
                <w:ilvl w:val="0"/>
                <w:numId w:val="29"/>
              </w:numPr>
              <w:ind w:right="22"/>
              <w:rPr>
                <w:rFonts w:ascii="Arial" w:hAnsi="Arial" w:cs="Arial"/>
                <w:b/>
                <w:color w:val="000000"/>
              </w:rPr>
            </w:pPr>
            <w:r w:rsidRPr="0044394B">
              <w:rPr>
                <w:rFonts w:ascii="Arial" w:hAnsi="Arial"/>
              </w:rPr>
              <w:t>Компьютерная слайд-презентация</w:t>
            </w:r>
            <w:r w:rsidRPr="0044394B">
              <w:rPr>
                <w:rFonts w:ascii="Arial" w:hAnsi="Arial"/>
                <w:color w:val="000000"/>
              </w:rPr>
              <w:t xml:space="preserve"> о мерах по осуществлению </w:t>
            </w:r>
          </w:p>
          <w:p w14:paraId="40959854" w14:textId="77777777" w:rsidR="00CE0D17" w:rsidRPr="0044394B" w:rsidRDefault="00CE0D17" w:rsidP="00BC3727">
            <w:pPr>
              <w:numPr>
                <w:ilvl w:val="0"/>
                <w:numId w:val="29"/>
              </w:numPr>
              <w:ind w:right="22"/>
              <w:rPr>
                <w:rFonts w:ascii="Arial" w:hAnsi="Arial" w:cs="Arial"/>
                <w:b/>
                <w:color w:val="1F497D"/>
              </w:rPr>
            </w:pPr>
            <w:r w:rsidRPr="0044394B">
              <w:rPr>
                <w:rFonts w:ascii="Arial" w:hAnsi="Arial"/>
              </w:rPr>
              <w:t>Конспект фасилитатора (данный документ)</w:t>
            </w:r>
          </w:p>
          <w:p w14:paraId="4601B10C" w14:textId="769DF680" w:rsidR="00CE0D17" w:rsidRPr="0044394B" w:rsidRDefault="00CE0D17" w:rsidP="00841F8D">
            <w:pPr>
              <w:numPr>
                <w:ilvl w:val="0"/>
                <w:numId w:val="29"/>
              </w:numPr>
              <w:ind w:right="22"/>
              <w:rPr>
                <w:rFonts w:ascii="Arial" w:hAnsi="Arial" w:cs="Arial"/>
                <w:b/>
                <w:color w:val="1F497D"/>
              </w:rPr>
            </w:pPr>
            <w:r w:rsidRPr="0044394B">
              <w:rPr>
                <w:rFonts w:ascii="Arial" w:hAnsi="Arial"/>
              </w:rPr>
              <w:t xml:space="preserve">Инструкции </w:t>
            </w:r>
            <w:r w:rsidR="00841F8D">
              <w:rPr>
                <w:rFonts w:ascii="Arial" w:hAnsi="Arial"/>
              </w:rPr>
              <w:t>к</w:t>
            </w:r>
            <w:r w:rsidRPr="0044394B">
              <w:rPr>
                <w:rFonts w:ascii="Arial" w:hAnsi="Arial"/>
              </w:rPr>
              <w:t xml:space="preserve"> группово</w:t>
            </w:r>
            <w:r w:rsidR="00841F8D">
              <w:rPr>
                <w:rFonts w:ascii="Arial" w:hAnsi="Arial"/>
              </w:rPr>
              <w:t>му</w:t>
            </w:r>
            <w:r w:rsidRPr="0044394B">
              <w:rPr>
                <w:rFonts w:ascii="Arial" w:hAnsi="Arial"/>
              </w:rPr>
              <w:t xml:space="preserve"> задани</w:t>
            </w:r>
            <w:r w:rsidR="00841F8D">
              <w:rPr>
                <w:rFonts w:ascii="Arial" w:hAnsi="Arial"/>
              </w:rPr>
              <w:t>ю</w:t>
            </w:r>
            <w:r w:rsidRPr="0044394B">
              <w:rPr>
                <w:rFonts w:ascii="Arial" w:hAnsi="Arial"/>
              </w:rPr>
              <w:t>: "Определение исполнителей осуществления"</w:t>
            </w:r>
          </w:p>
        </w:tc>
      </w:tr>
      <w:tr w:rsidR="00CE0D17" w:rsidRPr="0016067E" w14:paraId="71DD8E33" w14:textId="77777777" w:rsidTr="00247368">
        <w:tc>
          <w:tcPr>
            <w:tcW w:w="1143" w:type="pct"/>
          </w:tcPr>
          <w:p w14:paraId="6139E6A3" w14:textId="77777777" w:rsidR="00CE0D17" w:rsidRPr="0016067E" w:rsidRDefault="003F14E8" w:rsidP="00BC3727">
            <w:pPr>
              <w:spacing w:line="260" w:lineRule="exact"/>
              <w:ind w:right="22"/>
              <w:jc w:val="center"/>
              <w:rPr>
                <w:rFonts w:ascii="Arial" w:hAnsi="Arial" w:cs="Arial"/>
              </w:rPr>
            </w:pPr>
            <w:r>
              <w:rPr>
                <w:rFonts w:ascii="Arial" w:hAnsi="Arial"/>
              </w:rPr>
              <w:t>Справочные материалы для фасилитатора</w:t>
            </w:r>
          </w:p>
          <w:p w14:paraId="0551F4E7" w14:textId="77777777" w:rsidR="00CE0D17" w:rsidRPr="0016067E" w:rsidRDefault="00A516F8" w:rsidP="00BC3727">
            <w:pPr>
              <w:jc w:val="center"/>
              <w:rPr>
                <w:rFonts w:ascii="Arial" w:hAnsi="Arial" w:cs="Arial"/>
                <w:b/>
              </w:rPr>
            </w:pPr>
            <w:r>
              <w:rPr>
                <w:rFonts w:ascii="Arial" w:hAnsi="Arial" w:cs="Arial"/>
                <w:b/>
                <w:noProof/>
              </w:rPr>
              <w:pict w14:anchorId="78E57782">
                <v:shape id="_x0000_i1030" type="#_x0000_t75" style="width:71.25pt;height:45.7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">
                  <v:imagedata r:id="rId16" o:title="" cropbottom="-144f" cropleft="-2275f"/>
                  <o:lock v:ext="edit" aspectratio="f"/>
                </v:shape>
              </w:pict>
            </w:r>
          </w:p>
          <w:p w14:paraId="342CF4CC" w14:textId="77777777" w:rsidR="00CE0D17" w:rsidRPr="0016067E" w:rsidRDefault="00CE0D17" w:rsidP="00BC3727">
            <w:pPr>
              <w:jc w:val="center"/>
              <w:rPr>
                <w:rFonts w:ascii="Arial" w:hAnsi="Arial" w:cs="Arial"/>
                <w:b/>
                <w:sz w:val="16"/>
                <w:szCs w:val="16"/>
              </w:rPr>
            </w:pPr>
          </w:p>
        </w:tc>
        <w:tc>
          <w:tcPr>
            <w:tcW w:w="3857" w:type="pct"/>
          </w:tcPr>
          <w:p w14:paraId="3BB7F666" w14:textId="77777777" w:rsidR="00CE0D17" w:rsidRPr="0044394B" w:rsidRDefault="00CE0D17" w:rsidP="007C26A8">
            <w:pPr>
              <w:numPr>
                <w:ilvl w:val="0"/>
                <w:numId w:val="40"/>
              </w:numPr>
              <w:ind w:right="22"/>
              <w:rPr>
                <w:rFonts w:ascii="Arial" w:hAnsi="Arial" w:cs="Arial"/>
                <w:bCs/>
              </w:rPr>
            </w:pPr>
            <w:r w:rsidRPr="0044394B">
              <w:rPr>
                <w:rFonts w:ascii="Arial" w:hAnsi="Arial"/>
              </w:rPr>
              <w:t>Источники, ссылки и веб-сайты - см. последний слайд данного модуля.</w:t>
            </w:r>
          </w:p>
          <w:p w14:paraId="1B747B0D" w14:textId="77777777" w:rsidR="00CE0D17" w:rsidRPr="00A13A60" w:rsidRDefault="0038758C" w:rsidP="00BC3727">
            <w:pPr>
              <w:numPr>
                <w:ilvl w:val="0"/>
                <w:numId w:val="40"/>
              </w:numPr>
              <w:ind w:right="22"/>
              <w:rPr>
                <w:rFonts w:ascii="Arial" w:hAnsi="Arial" w:cs="Arial"/>
                <w:bCs/>
                <w:lang w:val="en-GB"/>
                <w:rPrChange w:id="0" w:author="Janina Arsenjeva" w:date="2015-09-29T17:19:00Z">
                  <w:rPr>
                    <w:rFonts w:ascii="Arial" w:hAnsi="Arial" w:cs="Arial"/>
                    <w:bCs/>
                  </w:rPr>
                </w:rPrChange>
              </w:rPr>
            </w:pPr>
            <w:r w:rsidRPr="00A13A60">
              <w:rPr>
                <w:rFonts w:ascii="Arial" w:hAnsi="Arial"/>
                <w:i/>
                <w:lang w:val="en-GB"/>
                <w:rPrChange w:id="1" w:author="Janina Arsenjeva" w:date="2015-09-29T17:19:00Z">
                  <w:rPr>
                    <w:rFonts w:ascii="Arial" w:hAnsi="Arial"/>
                    <w:i/>
                  </w:rPr>
                </w:rPrChange>
              </w:rPr>
              <w:t>Human Rights Training: A Manual on Human Rights Training Methodology</w:t>
            </w:r>
            <w:r w:rsidRPr="00A13A60">
              <w:rPr>
                <w:rFonts w:ascii="Arial" w:hAnsi="Arial"/>
                <w:lang w:val="en-GB"/>
                <w:rPrChange w:id="2" w:author="Janina Arsenjeva" w:date="2015-09-29T17:19:00Z">
                  <w:rPr>
                    <w:rFonts w:ascii="Arial" w:hAnsi="Arial"/>
                  </w:rPr>
                </w:rPrChange>
              </w:rPr>
              <w:t xml:space="preserve">, Professional Training Series No. 6 </w:t>
            </w:r>
          </w:p>
          <w:p w14:paraId="5EA16CF3" w14:textId="59F08E11" w:rsidR="00CE0D17" w:rsidRPr="0044394B" w:rsidRDefault="00BC0946" w:rsidP="0038758C">
            <w:pPr>
              <w:numPr>
                <w:ilvl w:val="0"/>
                <w:numId w:val="40"/>
              </w:numPr>
              <w:ind w:right="22"/>
              <w:rPr>
                <w:rFonts w:ascii="Arial" w:hAnsi="Arial" w:cs="Arial"/>
                <w:bCs/>
              </w:rPr>
            </w:pPr>
            <w:r>
              <w:rPr>
                <w:rFonts w:ascii="Arial" w:hAnsi="Arial"/>
              </w:rPr>
              <w:t>Информация п</w:t>
            </w:r>
            <w:r w:rsidR="00CE0D17" w:rsidRPr="0044394B">
              <w:rPr>
                <w:rFonts w:ascii="Arial" w:hAnsi="Arial"/>
              </w:rPr>
              <w:t xml:space="preserve">о методикам обучения, в том числе по составлению </w:t>
            </w:r>
            <w:r w:rsidR="00794EB5" w:rsidRPr="0044394B">
              <w:rPr>
                <w:rFonts w:ascii="Arial" w:hAnsi="Arial"/>
              </w:rPr>
              <w:t>"л</w:t>
            </w:r>
            <w:r w:rsidR="00CE0D17" w:rsidRPr="0044394B">
              <w:rPr>
                <w:rFonts w:ascii="Arial" w:hAnsi="Arial"/>
              </w:rPr>
              <w:t xml:space="preserve">едоколов", </w:t>
            </w:r>
            <w:r w:rsidR="00950A52">
              <w:rPr>
                <w:rFonts w:ascii="Arial" w:hAnsi="Arial"/>
              </w:rPr>
              <w:t xml:space="preserve">- </w:t>
            </w:r>
            <w:r w:rsidR="00CE0D17" w:rsidRPr="0044394B">
              <w:rPr>
                <w:rFonts w:ascii="Arial" w:hAnsi="Arial"/>
              </w:rPr>
              <w:t>см. материалы Секции по вопросам методологии, образования и профессиональной подготовки УВКПЧ.</w:t>
            </w:r>
          </w:p>
        </w:tc>
      </w:tr>
      <w:tr w:rsidR="00CE0D17" w:rsidRPr="0016067E" w14:paraId="1F8D15A2" w14:textId="77777777" w:rsidTr="00247368">
        <w:tc>
          <w:tcPr>
            <w:tcW w:w="1143" w:type="pct"/>
          </w:tcPr>
          <w:p w14:paraId="5BA53841" w14:textId="77777777" w:rsidR="00CE0D17" w:rsidRPr="0016067E" w:rsidRDefault="003F14E8" w:rsidP="00BC3727">
            <w:pPr>
              <w:jc w:val="center"/>
              <w:rPr>
                <w:rFonts w:ascii="Arial" w:hAnsi="Arial" w:cs="Arial"/>
              </w:rPr>
            </w:pPr>
            <w:r>
              <w:rPr>
                <w:rFonts w:ascii="Arial" w:hAnsi="Arial"/>
              </w:rPr>
              <w:t>Раздаточные материалы для участников</w:t>
            </w:r>
          </w:p>
          <w:p w14:paraId="6C6C0E05" w14:textId="77777777" w:rsidR="00CE0D17" w:rsidRPr="0016067E" w:rsidRDefault="00A516F8" w:rsidP="00BC3727">
            <w:pPr>
              <w:jc w:val="center"/>
              <w:rPr>
                <w:rFonts w:ascii="Arial" w:hAnsi="Arial" w:cs="Arial"/>
                <w:bCs/>
              </w:rPr>
            </w:pPr>
            <w:r>
              <w:rPr>
                <w:rFonts w:ascii="Arial" w:hAnsi="Arial" w:cs="Arial"/>
                <w:noProof/>
              </w:rPr>
              <w:pict w14:anchorId="1626A2F3">
                <v:shape id="_x0000_i1031" type="#_x0000_t75" style="width:65.25pt;height:39.7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">
                  <v:imagedata r:id="rId17" o:title="" croptop="-2475f" cropbottom="-427f" cropright="-153f"/>
                  <o:lock v:ext="edit" aspectratio="f"/>
                </v:shape>
              </w:pict>
            </w:r>
          </w:p>
        </w:tc>
        <w:tc>
          <w:tcPr>
            <w:tcW w:w="3857" w:type="pct"/>
          </w:tcPr>
          <w:p w14:paraId="358FC52B" w14:textId="77777777" w:rsidR="00CC1188" w:rsidRPr="0044394B" w:rsidRDefault="00CC1188" w:rsidP="00CC1188">
            <w:pPr>
              <w:pStyle w:val="ListParagraph"/>
              <w:ind w:left="394"/>
              <w:rPr>
                <w:rFonts w:ascii="Arial" w:hAnsi="Arial" w:cs="Arial"/>
                <w:bCs/>
              </w:rPr>
            </w:pPr>
          </w:p>
          <w:p w14:paraId="0862D20D" w14:textId="77777777" w:rsidR="00CE0D17" w:rsidRPr="0044394B" w:rsidRDefault="004D3E7F" w:rsidP="00656D00">
            <w:pPr>
              <w:pStyle w:val="ListParagraph"/>
              <w:numPr>
                <w:ilvl w:val="0"/>
                <w:numId w:val="33"/>
              </w:numPr>
              <w:rPr>
                <w:rFonts w:ascii="Arial" w:hAnsi="Arial" w:cs="Arial"/>
                <w:bCs/>
              </w:rPr>
            </w:pPr>
            <w:r w:rsidRPr="0044394B">
              <w:rPr>
                <w:rFonts w:ascii="Arial" w:hAnsi="Arial"/>
              </w:rPr>
              <w:t>Компьютерная слайд-презентация (распечатка по 4 слайда на страницу)</w:t>
            </w:r>
          </w:p>
          <w:p w14:paraId="5220F67E" w14:textId="77777777" w:rsidR="00CE0D17" w:rsidRPr="0044394B" w:rsidRDefault="00CE0D17" w:rsidP="00753AA4">
            <w:pPr>
              <w:pStyle w:val="ListParagraph"/>
              <w:numPr>
                <w:ilvl w:val="0"/>
                <w:numId w:val="33"/>
              </w:numPr>
              <w:rPr>
                <w:rFonts w:ascii="Arial" w:hAnsi="Arial" w:cs="Arial"/>
                <w:bCs/>
              </w:rPr>
            </w:pPr>
            <w:r w:rsidRPr="0044394B">
              <w:rPr>
                <w:rFonts w:ascii="Arial" w:hAnsi="Arial"/>
              </w:rPr>
              <w:t>Конвенция о правах инвалидов</w:t>
            </w:r>
          </w:p>
          <w:p w14:paraId="559D1B56" w14:textId="77777777" w:rsidR="00BC12C4" w:rsidRPr="0044394B" w:rsidRDefault="00915326" w:rsidP="00BC12C4">
            <w:pPr>
              <w:pStyle w:val="ListParagraph"/>
              <w:numPr>
                <w:ilvl w:val="0"/>
                <w:numId w:val="33"/>
              </w:numPr>
              <w:rPr>
                <w:rFonts w:ascii="Arial" w:hAnsi="Arial" w:cs="Arial"/>
                <w:bCs/>
              </w:rPr>
            </w:pPr>
            <w:r w:rsidRPr="0044394B">
              <w:rPr>
                <w:rFonts w:ascii="Arial" w:hAnsi="Arial"/>
              </w:rPr>
              <w:t>A/HRC/10/48</w:t>
            </w:r>
          </w:p>
          <w:p w14:paraId="072E8ABC" w14:textId="77777777" w:rsidR="00CE0D17" w:rsidRPr="0044394B" w:rsidRDefault="00CE0D17" w:rsidP="006B706C">
            <w:pPr>
              <w:pStyle w:val="ListParagraph"/>
              <w:ind w:left="394"/>
              <w:rPr>
                <w:rFonts w:ascii="Arial" w:hAnsi="Arial" w:cs="Arial"/>
                <w:bCs/>
              </w:rPr>
            </w:pPr>
          </w:p>
        </w:tc>
      </w:tr>
      <w:tr w:rsidR="00CE0D17" w:rsidRPr="0016067E" w14:paraId="6BC18918" w14:textId="77777777" w:rsidTr="00247368">
        <w:tc>
          <w:tcPr>
            <w:tcW w:w="1143" w:type="pct"/>
          </w:tcPr>
          <w:p w14:paraId="02839856" w14:textId="77777777" w:rsidR="00CE0D17" w:rsidRPr="0016067E" w:rsidRDefault="003F14E8" w:rsidP="00BC3727">
            <w:pPr>
              <w:jc w:val="center"/>
              <w:rPr>
                <w:rFonts w:ascii="Arial" w:hAnsi="Arial" w:cs="Arial"/>
                <w:bCs/>
              </w:rPr>
            </w:pPr>
            <w:r>
              <w:rPr>
                <w:rFonts w:ascii="Arial" w:hAnsi="Arial"/>
              </w:rPr>
              <w:t xml:space="preserve">Материалы для чтения участникам </w:t>
            </w:r>
          </w:p>
          <w:p w14:paraId="0D77BC5D" w14:textId="77777777" w:rsidR="00CE0D17" w:rsidRPr="0016067E" w:rsidRDefault="003F14E8" w:rsidP="00BC3727">
            <w:pPr>
              <w:jc w:val="center"/>
              <w:rPr>
                <w:rFonts w:ascii="Arial" w:hAnsi="Arial" w:cs="Arial"/>
                <w:b/>
              </w:rPr>
            </w:pPr>
            <w:r>
              <w:rPr>
                <w:rFonts w:ascii="Arial" w:hAnsi="Arial" w:cs="Arial"/>
              </w:rPr>
              <w:object w:dxaOrig="6813" w:dyaOrig="5114" w14:anchorId="63460D55">
                <v:shape id="_x0000_i1032" type="#_x0000_t75" style="width:81.75pt;height:59.25pt" o:ole="">
                  <v:imagedata r:id="rId18" o:title=""/>
                </v:shape>
                <o:OLEObject Type="Embed" ProgID="PowerPoint.Slide.12" ShapeID="_x0000_i1032" DrawAspect="Content" ObjectID="_1505052473" r:id="rId19"/>
              </w:object>
            </w:r>
          </w:p>
        </w:tc>
        <w:tc>
          <w:tcPr>
            <w:tcW w:w="3857" w:type="pct"/>
          </w:tcPr>
          <w:p w14:paraId="4581FA34" w14:textId="77777777" w:rsidR="00CE0D17" w:rsidRPr="0044394B" w:rsidRDefault="00CE0D17" w:rsidP="00BC3727">
            <w:pPr>
              <w:numPr>
                <w:ilvl w:val="0"/>
                <w:numId w:val="11"/>
              </w:numPr>
              <w:tabs>
                <w:tab w:val="clear" w:pos="720"/>
                <w:tab w:val="num" w:pos="431"/>
              </w:tabs>
              <w:ind w:left="431"/>
              <w:rPr>
                <w:rFonts w:ascii="Arial" w:hAnsi="Arial" w:cs="Arial"/>
                <w:bCs/>
              </w:rPr>
            </w:pPr>
            <w:r w:rsidRPr="0044394B">
              <w:rPr>
                <w:rFonts w:ascii="Arial" w:hAnsi="Arial"/>
              </w:rPr>
              <w:t>Конвенция о правах инвалидов</w:t>
            </w:r>
          </w:p>
          <w:p w14:paraId="26687323" w14:textId="77777777" w:rsidR="00CE0D17" w:rsidRPr="0044394B" w:rsidRDefault="00CE0D17" w:rsidP="00BC3727">
            <w:pPr>
              <w:numPr>
                <w:ilvl w:val="0"/>
                <w:numId w:val="11"/>
              </w:numPr>
              <w:tabs>
                <w:tab w:val="clear" w:pos="720"/>
                <w:tab w:val="num" w:pos="431"/>
              </w:tabs>
              <w:ind w:left="431"/>
              <w:rPr>
                <w:rFonts w:ascii="Arial" w:hAnsi="Arial" w:cs="Arial"/>
                <w:bCs/>
              </w:rPr>
            </w:pPr>
            <w:r w:rsidRPr="0044394B">
              <w:rPr>
                <w:rFonts w:ascii="Arial" w:hAnsi="Arial"/>
              </w:rPr>
              <w:t xml:space="preserve">УВКПЧ, Часто задаваемые вопросы по Конвенции </w:t>
            </w:r>
          </w:p>
          <w:p w14:paraId="1015BBD1" w14:textId="77777777" w:rsidR="00CE0D17" w:rsidRPr="00A13A60" w:rsidRDefault="007F0361" w:rsidP="00656D00">
            <w:pPr>
              <w:numPr>
                <w:ilvl w:val="0"/>
                <w:numId w:val="11"/>
              </w:numPr>
              <w:tabs>
                <w:tab w:val="clear" w:pos="720"/>
                <w:tab w:val="num" w:pos="431"/>
              </w:tabs>
              <w:ind w:left="431"/>
              <w:rPr>
                <w:rFonts w:ascii="Arial" w:hAnsi="Arial" w:cs="Arial"/>
                <w:bCs/>
                <w:lang w:val="en-GB"/>
                <w:rPrChange w:id="3" w:author="Janina Arsenjeva" w:date="2015-09-29T17:19:00Z">
                  <w:rPr>
                    <w:rFonts w:ascii="Arial" w:hAnsi="Arial" w:cs="Arial"/>
                    <w:bCs/>
                  </w:rPr>
                </w:rPrChange>
              </w:rPr>
            </w:pPr>
            <w:r w:rsidRPr="00A13A60">
              <w:rPr>
                <w:rFonts w:ascii="Arial" w:hAnsi="Arial"/>
                <w:i/>
                <w:lang w:val="en-GB"/>
                <w:rPrChange w:id="4" w:author="Janina Arsenjeva" w:date="2015-09-29T17:19:00Z">
                  <w:rPr>
                    <w:rFonts w:ascii="Arial" w:hAnsi="Arial"/>
                    <w:i/>
                  </w:rPr>
                </w:rPrChange>
              </w:rPr>
              <w:t>Monitoring the Convention on the Rights of Persons with Disabilities: Guidance for Human Rights Monitors</w:t>
            </w:r>
            <w:r w:rsidRPr="00A13A60">
              <w:rPr>
                <w:rFonts w:ascii="Arial" w:hAnsi="Arial"/>
                <w:lang w:val="en-GB"/>
                <w:rPrChange w:id="5" w:author="Janina Arsenjeva" w:date="2015-09-29T17:19:00Z">
                  <w:rPr>
                    <w:rFonts w:ascii="Arial" w:hAnsi="Arial"/>
                  </w:rPr>
                </w:rPrChange>
              </w:rPr>
              <w:t>, Professional Training Series No. 17 (HR/P/PT/17)</w:t>
            </w:r>
          </w:p>
          <w:p w14:paraId="2CD2F9F3" w14:textId="77777777" w:rsidR="00CE0D17" w:rsidRPr="00A13A60" w:rsidRDefault="00915326" w:rsidP="00753AA4">
            <w:pPr>
              <w:pStyle w:val="ListParagraph"/>
              <w:numPr>
                <w:ilvl w:val="0"/>
                <w:numId w:val="33"/>
              </w:numPr>
              <w:rPr>
                <w:rFonts w:ascii="Arial" w:hAnsi="Arial" w:cs="Arial"/>
                <w:bCs/>
                <w:lang w:val="en-GB"/>
                <w:rPrChange w:id="6" w:author="Janina Arsenjeva" w:date="2015-09-29T17:19:00Z">
                  <w:rPr>
                    <w:rFonts w:ascii="Arial" w:hAnsi="Arial" w:cs="Arial"/>
                    <w:bCs/>
                  </w:rPr>
                </w:rPrChange>
              </w:rPr>
            </w:pPr>
            <w:r w:rsidRPr="00A13A60">
              <w:rPr>
                <w:rFonts w:ascii="Arial" w:hAnsi="Arial"/>
                <w:i/>
                <w:lang w:val="en-GB"/>
                <w:rPrChange w:id="7" w:author="Janina Arsenjeva" w:date="2015-09-29T17:19:00Z">
                  <w:rPr>
                    <w:rFonts w:ascii="Arial" w:hAnsi="Arial"/>
                    <w:i/>
                  </w:rPr>
                </w:rPrChange>
              </w:rPr>
              <w:t>From Exclusion to Equality: Realizing the Rights of Persons with Disabilities—Handbook for Parliamentarians on the Convention on the Rights of Persons with Disabilities and its Optional Protocol</w:t>
            </w:r>
            <w:r w:rsidRPr="00A13A60">
              <w:rPr>
                <w:rFonts w:ascii="Arial" w:hAnsi="Arial"/>
                <w:lang w:val="en-GB"/>
                <w:rPrChange w:id="8" w:author="Janina Arsenjeva" w:date="2015-09-29T17:19:00Z">
                  <w:rPr>
                    <w:rFonts w:ascii="Arial" w:hAnsi="Arial"/>
                  </w:rPr>
                </w:rPrChange>
              </w:rPr>
              <w:t xml:space="preserve"> (HR/PUB/07/6) </w:t>
            </w:r>
          </w:p>
          <w:p w14:paraId="34CB9B85" w14:textId="77777777" w:rsidR="00FB5336" w:rsidRPr="0044394B" w:rsidRDefault="00915326" w:rsidP="00FB5336">
            <w:pPr>
              <w:pStyle w:val="ListParagraph"/>
              <w:numPr>
                <w:ilvl w:val="0"/>
                <w:numId w:val="33"/>
              </w:numPr>
              <w:rPr>
                <w:rFonts w:ascii="Arial" w:hAnsi="Arial" w:cs="Arial"/>
                <w:bCs/>
              </w:rPr>
            </w:pPr>
            <w:r w:rsidRPr="0044394B">
              <w:rPr>
                <w:rFonts w:ascii="Arial" w:hAnsi="Arial"/>
              </w:rPr>
              <w:t>A/HRC/10/48</w:t>
            </w:r>
          </w:p>
          <w:p w14:paraId="021A18A8" w14:textId="77777777" w:rsidR="006B706C" w:rsidRPr="0044394B" w:rsidRDefault="006B706C" w:rsidP="006B706C">
            <w:pPr>
              <w:pStyle w:val="ListParagraph"/>
              <w:numPr>
                <w:ilvl w:val="0"/>
                <w:numId w:val="33"/>
              </w:numPr>
              <w:rPr>
                <w:rFonts w:ascii="Arial" w:hAnsi="Arial" w:cs="Arial"/>
                <w:bCs/>
              </w:rPr>
            </w:pPr>
            <w:r w:rsidRPr="0044394B">
              <w:rPr>
                <w:rFonts w:ascii="Arial" w:hAnsi="Arial"/>
              </w:rPr>
              <w:t>OHCHR, Legislation Handbook (готовится к выпуску)</w:t>
            </w:r>
          </w:p>
          <w:p w14:paraId="3E30A89E" w14:textId="77777777" w:rsidR="006B706C" w:rsidRPr="0044394B" w:rsidRDefault="006B706C" w:rsidP="006B706C">
            <w:pPr>
              <w:pStyle w:val="ListParagraph"/>
              <w:ind w:left="394"/>
              <w:rPr>
                <w:rFonts w:ascii="Arial" w:hAnsi="Arial" w:cs="Arial"/>
                <w:bCs/>
                <w:highlight w:val="yellow"/>
              </w:rPr>
            </w:pPr>
          </w:p>
        </w:tc>
      </w:tr>
    </w:tbl>
    <w:p w14:paraId="7AB54A70" w14:textId="77777777" w:rsidR="00CE0D17" w:rsidRPr="0016067E" w:rsidRDefault="00CE0D17" w:rsidP="001D747D">
      <w:pPr>
        <w:rPr>
          <w:rFonts w:ascii="Arial" w:hAnsi="Arial" w:cs="Arial"/>
          <w:b/>
          <w:bCs/>
          <w:color w:val="1F497D"/>
          <w:u w:val="single"/>
        </w:rPr>
      </w:pPr>
    </w:p>
    <w:p w14:paraId="17F59A1C" w14:textId="77777777" w:rsidR="00CE0D17" w:rsidRPr="0016067E" w:rsidRDefault="00CE0D17" w:rsidP="001D747D">
      <w:pPr>
        <w:rPr>
          <w:rFonts w:ascii="Arial" w:hAnsi="Arial" w:cs="Arial"/>
          <w:b/>
          <w:bCs/>
          <w:color w:val="1F497D"/>
          <w:u w:val="single"/>
        </w:rPr>
      </w:pPr>
    </w:p>
    <w:p w14:paraId="4425DB8B" w14:textId="77777777" w:rsidR="00CE0D17" w:rsidRPr="0016067E" w:rsidRDefault="00CE0D17" w:rsidP="001D747D">
      <w:pPr>
        <w:rPr>
          <w:rFonts w:ascii="Arial" w:hAnsi="Arial" w:cs="Arial"/>
          <w:b/>
          <w:bCs/>
          <w:color w:val="1F497D"/>
          <w:u w:val="single"/>
        </w:rPr>
      </w:pPr>
    </w:p>
    <w:p w14:paraId="7B644640" w14:textId="77777777" w:rsidR="00CE0D17" w:rsidRPr="0016067E" w:rsidRDefault="00CE0D17" w:rsidP="001D747D">
      <w:pPr>
        <w:rPr>
          <w:rFonts w:ascii="Arial" w:hAnsi="Arial" w:cs="Arial"/>
          <w:b/>
          <w:bCs/>
          <w:color w:val="1F497D"/>
          <w:u w:val="single"/>
        </w:rPr>
      </w:pPr>
    </w:p>
    <w:p w14:paraId="1AA282B6" w14:textId="77777777" w:rsidR="00A46D4E" w:rsidRDefault="00A46D4E" w:rsidP="0016067E">
      <w:pPr>
        <w:rPr>
          <w:rFonts w:ascii="Arial" w:hAnsi="Arial" w:cs="Arial"/>
          <w:b/>
          <w:bCs/>
          <w:color w:val="1F497D"/>
          <w:u w:val="single"/>
        </w:rPr>
      </w:pPr>
    </w:p>
    <w:p w14:paraId="677D4FB0" w14:textId="77777777" w:rsidR="00CE0D17" w:rsidRPr="0016067E" w:rsidRDefault="00CE0D17" w:rsidP="0016067E">
      <w:pPr>
        <w:rPr>
          <w:rFonts w:ascii="Arial" w:hAnsi="Arial" w:cs="Arial"/>
          <w:b/>
          <w:bCs/>
          <w:iCs/>
          <w:color w:val="1F497D"/>
          <w:u w:val="single"/>
        </w:rPr>
      </w:pPr>
      <w:r>
        <w:rPr>
          <w:rFonts w:ascii="Arial" w:hAnsi="Arial"/>
          <w:b/>
          <w:color w:val="1F497D"/>
          <w:u w:val="single"/>
        </w:rPr>
        <w:t>Задачи модуля (приобретение навыков, знаний, убеждений)</w:t>
      </w:r>
    </w:p>
    <w:p w14:paraId="4D670F65" w14:textId="77777777" w:rsidR="00CE0D17" w:rsidRPr="0016067E" w:rsidRDefault="00CE0D17" w:rsidP="0016067E">
      <w:pPr>
        <w:rPr>
          <w:rFonts w:ascii="Arial" w:hAnsi="Arial" w:cs="Arial"/>
        </w:rPr>
      </w:pPr>
    </w:p>
    <w:p w14:paraId="05C66438" w14:textId="77777777" w:rsidR="00CE0D17" w:rsidRPr="0016067E" w:rsidRDefault="00CE0D17" w:rsidP="0016067E">
      <w:pPr>
        <w:rPr>
          <w:rFonts w:ascii="Arial" w:hAnsi="Arial" w:cs="Arial"/>
        </w:rPr>
      </w:pPr>
      <w:r>
        <w:rPr>
          <w:rFonts w:ascii="Arial" w:hAnsi="Arial"/>
        </w:rPr>
        <w:t>По окончании изучения материалов модуля 4 участники смогут:</w:t>
      </w:r>
    </w:p>
    <w:p w14:paraId="26FF799C" w14:textId="77777777" w:rsidR="00CE0D17" w:rsidRPr="0016067E" w:rsidRDefault="00CE0D17" w:rsidP="0016067E">
      <w:pPr>
        <w:rPr>
          <w:rFonts w:ascii="Arial" w:hAnsi="Arial" w:cs="Arial"/>
        </w:rPr>
      </w:pPr>
    </w:p>
    <w:p w14:paraId="31E9112B" w14:textId="4A71518D" w:rsidR="00CE0D17" w:rsidRPr="0016067E" w:rsidRDefault="004518FD" w:rsidP="0016067E">
      <w:pPr>
        <w:numPr>
          <w:ilvl w:val="0"/>
          <w:numId w:val="45"/>
        </w:numPr>
        <w:rPr>
          <w:rFonts w:ascii="Arial" w:hAnsi="Arial" w:cs="Arial"/>
        </w:rPr>
      </w:pPr>
      <w:r>
        <w:rPr>
          <w:rFonts w:ascii="Arial" w:hAnsi="Arial"/>
        </w:rPr>
        <w:t>Представлять основные меры, которые государства должны принимать для осуществления Конвенции о правах инвалидов</w:t>
      </w:r>
      <w:r w:rsidR="005D47C6">
        <w:rPr>
          <w:rFonts w:ascii="Arial" w:hAnsi="Arial"/>
        </w:rPr>
        <w:t>.</w:t>
      </w:r>
    </w:p>
    <w:p w14:paraId="55445AA3" w14:textId="77777777" w:rsidR="00CE0D17" w:rsidRPr="0016067E" w:rsidRDefault="00CE0D17" w:rsidP="0016067E">
      <w:pPr>
        <w:ind w:left="720"/>
        <w:rPr>
          <w:rFonts w:ascii="Arial" w:hAnsi="Arial" w:cs="Arial"/>
        </w:rPr>
      </w:pPr>
    </w:p>
    <w:p w14:paraId="3A560C03" w14:textId="77777777" w:rsidR="00BC12C4" w:rsidRPr="0016067E" w:rsidRDefault="00BC12C4" w:rsidP="0016067E">
      <w:pPr>
        <w:rPr>
          <w:rFonts w:ascii="Arial" w:hAnsi="Arial" w:cs="Arial"/>
          <w:b/>
          <w:color w:val="1F497D"/>
          <w:u w:val="single"/>
        </w:rPr>
      </w:pPr>
      <w:r>
        <w:rPr>
          <w:rFonts w:ascii="Arial" w:hAnsi="Arial"/>
          <w:b/>
          <w:color w:val="1F497D"/>
          <w:u w:val="single"/>
        </w:rPr>
        <w:t>Методика изучения материалов модуля 4</w:t>
      </w:r>
    </w:p>
    <w:p w14:paraId="12179F0B" w14:textId="77777777" w:rsidR="00BC12C4" w:rsidRPr="0016067E" w:rsidRDefault="00BC12C4" w:rsidP="0016067E">
      <w:pPr>
        <w:rPr>
          <w:rFonts w:ascii="Arial" w:hAnsi="Arial" w:cs="Arial"/>
        </w:rPr>
      </w:pPr>
    </w:p>
    <w:p w14:paraId="2F3D1535" w14:textId="539BD560" w:rsidR="000D42B1" w:rsidRPr="0016067E" w:rsidRDefault="00033331" w:rsidP="0016067E">
      <w:pPr>
        <w:rPr>
          <w:rFonts w:ascii="Arial" w:hAnsi="Arial" w:cs="Arial"/>
        </w:rPr>
      </w:pPr>
      <w:r>
        <w:rPr>
          <w:rFonts w:ascii="Arial" w:hAnsi="Arial"/>
        </w:rPr>
        <w:t xml:space="preserve">В материалах модуля 4 представлены меры по осуществлению. Обсуждение таких мер имеет принципиальное значение для всех стран, рассматривают ли они вопрос о </w:t>
      </w:r>
      <w:r w:rsidR="00CC1188">
        <w:rPr>
          <w:rFonts w:ascii="Arial" w:hAnsi="Arial"/>
        </w:rPr>
        <w:t xml:space="preserve">целесообразности </w:t>
      </w:r>
      <w:r>
        <w:rPr>
          <w:rFonts w:ascii="Arial" w:hAnsi="Arial"/>
        </w:rPr>
        <w:t xml:space="preserve">ратификации Конвенции, или она уже ратифицирована, и планируются последующие действия. В рамках данного модуля предпринимается попытка сгруппировать меры по </w:t>
      </w:r>
      <w:r w:rsidR="00CC1188">
        <w:rPr>
          <w:rFonts w:ascii="Arial" w:hAnsi="Arial"/>
        </w:rPr>
        <w:t xml:space="preserve">ее </w:t>
      </w:r>
      <w:r>
        <w:rPr>
          <w:rFonts w:ascii="Arial" w:hAnsi="Arial"/>
        </w:rPr>
        <w:t>осуществлению таким образом, чтобы были представлены все обязательст</w:t>
      </w:r>
      <w:r w:rsidR="00B104D4">
        <w:rPr>
          <w:rFonts w:ascii="Arial" w:hAnsi="Arial"/>
        </w:rPr>
        <w:t>ва, предусмотренные в Конвенции, но</w:t>
      </w:r>
      <w:r>
        <w:rPr>
          <w:rFonts w:ascii="Arial" w:hAnsi="Arial"/>
        </w:rPr>
        <w:t xml:space="preserve"> без излишней детализации. Самыми основными из них считаются правовые, политические и бюджетные меры, а также обеспечение доступа к инклюзивным услугам. При этом такие меры, как повышение осведомленности, обуч</w:t>
      </w:r>
      <w:r w:rsidR="005D47C6">
        <w:rPr>
          <w:rFonts w:ascii="Arial" w:hAnsi="Arial"/>
        </w:rPr>
        <w:t>ение, исследования и мониторинг,</w:t>
      </w:r>
      <w:r>
        <w:rPr>
          <w:rFonts w:ascii="Arial" w:hAnsi="Arial"/>
        </w:rPr>
        <w:t xml:space="preserve"> также являются очень важными составляющими полного цикла осуществления.</w:t>
      </w:r>
    </w:p>
    <w:p w14:paraId="55634C2C" w14:textId="77777777" w:rsidR="00BC12C4" w:rsidRPr="0016067E" w:rsidRDefault="00BC12C4" w:rsidP="0016067E">
      <w:pPr>
        <w:rPr>
          <w:rFonts w:ascii="Arial" w:hAnsi="Arial" w:cs="Arial"/>
        </w:rPr>
      </w:pPr>
    </w:p>
    <w:p w14:paraId="5D6E1D7B" w14:textId="77777777" w:rsidR="001872A7" w:rsidRPr="0016067E" w:rsidRDefault="001872A7" w:rsidP="0016067E">
      <w:pPr>
        <w:rPr>
          <w:rFonts w:ascii="Arial" w:hAnsi="Arial" w:cs="Arial"/>
        </w:rPr>
      </w:pPr>
      <w:r>
        <w:rPr>
          <w:rFonts w:ascii="Arial" w:hAnsi="Arial"/>
          <w:b/>
          <w:color w:val="1F497D"/>
          <w:u w:val="single"/>
        </w:rPr>
        <w:t>Общие рекомендации</w:t>
      </w:r>
    </w:p>
    <w:p w14:paraId="646DEE4B" w14:textId="77777777" w:rsidR="001872A7" w:rsidRPr="0016067E" w:rsidRDefault="001872A7" w:rsidP="0016067E">
      <w:pPr>
        <w:rPr>
          <w:rFonts w:ascii="Arial" w:hAnsi="Arial" w:cs="Arial"/>
        </w:rPr>
      </w:pPr>
    </w:p>
    <w:p w14:paraId="685BA1B0" w14:textId="77777777" w:rsidR="00733066" w:rsidRPr="0016067E" w:rsidRDefault="00733066" w:rsidP="0016067E">
      <w:pPr>
        <w:pStyle w:val="ListParagraph"/>
        <w:numPr>
          <w:ilvl w:val="0"/>
          <w:numId w:val="47"/>
        </w:numPr>
        <w:spacing w:line="260" w:lineRule="exact"/>
        <w:ind w:right="22"/>
        <w:rPr>
          <w:rFonts w:ascii="Arial" w:hAnsi="Arial" w:cs="Arial"/>
        </w:rPr>
      </w:pPr>
      <w:r>
        <w:rPr>
          <w:rFonts w:ascii="Arial" w:hAnsi="Arial"/>
        </w:rPr>
        <w:t>Предполагается, что фасилитатор будет адаптировать учебные материалы с учетом состава участников и национальной или региональной специфики. Компьютерная слайд-презентация и этот конспект являются лишь основой для построения учебного курса, который должен удовлетворять потребностям и учитывать особенности участников. Нет необходимости строго придерживаться конспекта и содержания презентации!</w:t>
      </w:r>
    </w:p>
    <w:p w14:paraId="1E56D31A" w14:textId="77777777" w:rsidR="00733066" w:rsidRPr="0016067E" w:rsidRDefault="00733066" w:rsidP="0016067E">
      <w:pPr>
        <w:pStyle w:val="ListParagraph"/>
        <w:spacing w:line="260" w:lineRule="exact"/>
        <w:ind w:right="22"/>
        <w:rPr>
          <w:rFonts w:ascii="Arial" w:hAnsi="Arial" w:cs="Arial"/>
        </w:rPr>
      </w:pPr>
    </w:p>
    <w:p w14:paraId="03ED5115" w14:textId="77777777" w:rsidR="00733066" w:rsidRPr="0016067E" w:rsidRDefault="00733066" w:rsidP="0016067E">
      <w:pPr>
        <w:pStyle w:val="ListParagraph"/>
        <w:numPr>
          <w:ilvl w:val="0"/>
          <w:numId w:val="47"/>
        </w:numPr>
        <w:spacing w:line="260" w:lineRule="exact"/>
        <w:ind w:right="22"/>
        <w:rPr>
          <w:rFonts w:ascii="Arial" w:hAnsi="Arial" w:cs="Arial"/>
        </w:rPr>
      </w:pPr>
      <w:r>
        <w:rPr>
          <w:rFonts w:ascii="Arial" w:hAnsi="Arial"/>
        </w:rPr>
        <w:t>В конспекте приведены какие-то практические примеры, но при подготовке презентации фасилитатор должен иметь под рукой несколько дополнительных примеров из своего собственного опыта или из найденной информации, которые бы отражали местную или региональную специфику.</w:t>
      </w:r>
    </w:p>
    <w:p w14:paraId="055DB223" w14:textId="77777777" w:rsidR="00733066" w:rsidRPr="0016067E" w:rsidRDefault="00733066" w:rsidP="0016067E">
      <w:pPr>
        <w:rPr>
          <w:rFonts w:ascii="Arial" w:hAnsi="Arial" w:cs="Arial"/>
        </w:rPr>
      </w:pPr>
    </w:p>
    <w:p w14:paraId="768799A4" w14:textId="77777777" w:rsidR="001872A7" w:rsidRPr="0016067E" w:rsidRDefault="001872A7" w:rsidP="0016067E">
      <w:pPr>
        <w:rPr>
          <w:rFonts w:ascii="Arial" w:hAnsi="Arial" w:cs="Arial"/>
        </w:rPr>
      </w:pPr>
      <w:r>
        <w:rPr>
          <w:rFonts w:ascii="Arial" w:hAnsi="Arial"/>
          <w:b/>
          <w:color w:val="1F497D"/>
          <w:u w:val="single"/>
        </w:rPr>
        <w:t>Описание слайдов</w:t>
      </w:r>
    </w:p>
    <w:p w14:paraId="4B1E19DF" w14:textId="77777777" w:rsidR="001872A7" w:rsidRPr="0016067E" w:rsidRDefault="001872A7" w:rsidP="0016067E">
      <w:pPr>
        <w:rPr>
          <w:rFonts w:ascii="Arial" w:hAnsi="Arial" w:cs="Arial"/>
        </w:rPr>
      </w:pPr>
    </w:p>
    <w:p w14:paraId="5CD34C10" w14:textId="77777777" w:rsidR="00F72BE4" w:rsidRPr="0016067E" w:rsidRDefault="00F72BE4" w:rsidP="0016067E">
      <w:pPr>
        <w:numPr>
          <w:ilvl w:val="0"/>
          <w:numId w:val="48"/>
        </w:numPr>
        <w:rPr>
          <w:rFonts w:ascii="Arial" w:hAnsi="Arial" w:cs="Arial"/>
        </w:rPr>
      </w:pPr>
      <w:r>
        <w:rPr>
          <w:rFonts w:ascii="Arial" w:hAnsi="Arial"/>
        </w:rPr>
        <w:t xml:space="preserve">Слайд 1 - Заголовок </w:t>
      </w:r>
    </w:p>
    <w:p w14:paraId="3119E9AA" w14:textId="77777777" w:rsidR="00F72BE4" w:rsidRPr="0016067E" w:rsidRDefault="00F72BE4" w:rsidP="0016067E">
      <w:pPr>
        <w:numPr>
          <w:ilvl w:val="0"/>
          <w:numId w:val="48"/>
        </w:numPr>
        <w:rPr>
          <w:rFonts w:ascii="Arial" w:hAnsi="Arial" w:cs="Arial"/>
        </w:rPr>
      </w:pPr>
      <w:r>
        <w:rPr>
          <w:rFonts w:ascii="Arial" w:hAnsi="Arial"/>
        </w:rPr>
        <w:t>Слайд 2 - Задачи и содержание модуля</w:t>
      </w:r>
    </w:p>
    <w:p w14:paraId="4A25EF28" w14:textId="77777777" w:rsidR="00F72BE4" w:rsidRPr="0016067E" w:rsidRDefault="00F72BE4" w:rsidP="0016067E">
      <w:pPr>
        <w:numPr>
          <w:ilvl w:val="0"/>
          <w:numId w:val="48"/>
        </w:numPr>
        <w:rPr>
          <w:rFonts w:ascii="Arial" w:hAnsi="Arial" w:cs="Arial"/>
        </w:rPr>
      </w:pPr>
      <w:r>
        <w:rPr>
          <w:rFonts w:ascii="Arial" w:hAnsi="Arial"/>
        </w:rPr>
        <w:t>Слайд 3 - Статья 4 (1) (а) Конвенции, в которой изложено общее обязательство по обеспечению осуществления.</w:t>
      </w:r>
    </w:p>
    <w:p w14:paraId="2C54A78D" w14:textId="77777777" w:rsidR="00F72BE4" w:rsidRPr="0016067E" w:rsidRDefault="00F72BE4" w:rsidP="0016067E">
      <w:pPr>
        <w:numPr>
          <w:ilvl w:val="0"/>
          <w:numId w:val="48"/>
        </w:numPr>
        <w:rPr>
          <w:rFonts w:ascii="Arial" w:hAnsi="Arial" w:cs="Arial"/>
        </w:rPr>
      </w:pPr>
      <w:r>
        <w:rPr>
          <w:rFonts w:ascii="Arial" w:hAnsi="Arial"/>
        </w:rPr>
        <w:t xml:space="preserve">Слайд 4 - Многих участников заинтересуют практические шаги, которые они сами могут немедленно предпринять или привлечь других. На слайде представлены некоторые рекомендации участникам, которыми они могут воспользоваться по окончании учебного курса. Остальные слайды посвящены описанию мер более долгосрочного характера. </w:t>
      </w:r>
    </w:p>
    <w:p w14:paraId="46AC93C7" w14:textId="2D5AF5C5" w:rsidR="00A46D4E" w:rsidRDefault="00F72BE4" w:rsidP="0016067E">
      <w:pPr>
        <w:numPr>
          <w:ilvl w:val="0"/>
          <w:numId w:val="48"/>
        </w:numPr>
        <w:rPr>
          <w:rFonts w:ascii="Arial" w:hAnsi="Arial" w:cs="Arial"/>
        </w:rPr>
      </w:pPr>
      <w:r>
        <w:rPr>
          <w:rFonts w:ascii="Arial" w:hAnsi="Arial"/>
        </w:rPr>
        <w:t xml:space="preserve">Слайд 5 - Цикл </w:t>
      </w:r>
      <w:r w:rsidR="003B35D4">
        <w:rPr>
          <w:rFonts w:ascii="Arial" w:hAnsi="Arial"/>
        </w:rPr>
        <w:t>осуществления</w:t>
      </w:r>
      <w:r>
        <w:rPr>
          <w:rFonts w:ascii="Arial" w:hAnsi="Arial"/>
        </w:rPr>
        <w:t xml:space="preserve"> и меры, которые рассматриваются в остальной части презентации. Нет необходимости вдаваться в подробности, так как эти меры будут обсуждаться позднее. На данный момент следует лишь подчеркнуть, что процесс осуществления Конвенции протекает циклично и итеративно, а все меры связаны между собой. Законотворчество и разработка стратегий нуждаются в финансировании и повышении осведомленност</w:t>
      </w:r>
      <w:r w:rsidR="005D47C6">
        <w:rPr>
          <w:rFonts w:ascii="Arial" w:hAnsi="Arial"/>
        </w:rPr>
        <w:t>и общественности. З</w:t>
      </w:r>
      <w:r>
        <w:rPr>
          <w:rFonts w:ascii="Arial" w:hAnsi="Arial"/>
        </w:rPr>
        <w:t xml:space="preserve">аконы и стратегии, которые должным </w:t>
      </w:r>
      <w:r>
        <w:rPr>
          <w:rFonts w:ascii="Arial" w:hAnsi="Arial"/>
        </w:rPr>
        <w:lastRenderedPageBreak/>
        <w:t>образом финансируются и соответствуют положениям Конвенции, будут отражать ее принципы и обеспечивать предоставление инклюзивных услуг. Кроме того, результаты исследований и мониторинга предоставляют информацию, на основании которой можно оценивать законы и стратегии, что в свою очередь, может способствовать дальнейшему реформированию системы правоотношений по истечении какого-то периода осуществления</w:t>
      </w:r>
      <w:r w:rsidR="005D47C6">
        <w:rPr>
          <w:rFonts w:ascii="Arial" w:hAnsi="Arial"/>
        </w:rPr>
        <w:t xml:space="preserve"> Конвенции</w:t>
      </w:r>
      <w:r>
        <w:rPr>
          <w:rFonts w:ascii="Arial" w:hAnsi="Arial"/>
        </w:rPr>
        <w:t>.</w:t>
      </w:r>
    </w:p>
    <w:p w14:paraId="64CFD21D" w14:textId="77777777" w:rsidR="00F72BE4" w:rsidRPr="0016067E" w:rsidRDefault="00F72BE4" w:rsidP="0016067E">
      <w:pPr>
        <w:numPr>
          <w:ilvl w:val="0"/>
          <w:numId w:val="48"/>
        </w:numPr>
        <w:rPr>
          <w:rFonts w:ascii="Arial" w:hAnsi="Arial" w:cs="Arial"/>
        </w:rPr>
      </w:pPr>
      <w:r>
        <w:rPr>
          <w:rFonts w:ascii="Arial" w:hAnsi="Arial"/>
        </w:rPr>
        <w:t>Слайд 6 - Некоторые из многих заинтересованных субъектов, которые могли бы сыграть свою роль в осуществлении Конвенции.</w:t>
      </w:r>
    </w:p>
    <w:p w14:paraId="13BC8871" w14:textId="633F3807" w:rsidR="00F72BE4" w:rsidRPr="0016067E" w:rsidRDefault="00F72BE4" w:rsidP="0016067E">
      <w:pPr>
        <w:numPr>
          <w:ilvl w:val="0"/>
          <w:numId w:val="48"/>
        </w:numPr>
        <w:rPr>
          <w:rFonts w:ascii="Arial" w:hAnsi="Arial" w:cs="Arial"/>
        </w:rPr>
      </w:pPr>
      <w:r>
        <w:rPr>
          <w:rFonts w:ascii="Arial" w:hAnsi="Arial"/>
        </w:rPr>
        <w:t xml:space="preserve">Слайд 7 - Координационные центры, координационные механизмы и независимые </w:t>
      </w:r>
      <w:r w:rsidR="005D47C6">
        <w:rPr>
          <w:rFonts w:ascii="Arial" w:hAnsi="Arial"/>
        </w:rPr>
        <w:t>структуры</w:t>
      </w:r>
      <w:r>
        <w:rPr>
          <w:rFonts w:ascii="Arial" w:hAnsi="Arial"/>
        </w:rPr>
        <w:t xml:space="preserve"> осуществления и мониторинга. Они будут более подробно рассмотрены в рамках другого модуля, но ознакомить участников с ними нужно сейчас, потому что они </w:t>
      </w:r>
      <w:r w:rsidR="005D47C6">
        <w:rPr>
          <w:rFonts w:ascii="Arial" w:hAnsi="Arial"/>
        </w:rPr>
        <w:t>очень</w:t>
      </w:r>
      <w:r>
        <w:rPr>
          <w:rFonts w:ascii="Arial" w:hAnsi="Arial"/>
        </w:rPr>
        <w:t xml:space="preserve"> важны как элементы адекватной институциональной </w:t>
      </w:r>
      <w:r w:rsidR="005D47C6">
        <w:rPr>
          <w:rFonts w:ascii="Arial" w:hAnsi="Arial"/>
        </w:rPr>
        <w:t>системы</w:t>
      </w:r>
      <w:r>
        <w:rPr>
          <w:rFonts w:ascii="Arial" w:hAnsi="Arial"/>
        </w:rPr>
        <w:t>, необходимой для осуществления</w:t>
      </w:r>
      <w:r w:rsidR="003631EF">
        <w:rPr>
          <w:rFonts w:ascii="Arial" w:hAnsi="Arial"/>
        </w:rPr>
        <w:t xml:space="preserve"> Конвенции</w:t>
      </w:r>
      <w:r>
        <w:rPr>
          <w:rFonts w:ascii="Arial" w:hAnsi="Arial"/>
        </w:rPr>
        <w:t>.</w:t>
      </w:r>
    </w:p>
    <w:p w14:paraId="42CB0BBA" w14:textId="07A15BDF" w:rsidR="00F72BE4" w:rsidRPr="0016067E" w:rsidRDefault="00F72BE4" w:rsidP="0016067E">
      <w:pPr>
        <w:numPr>
          <w:ilvl w:val="0"/>
          <w:numId w:val="48"/>
        </w:numPr>
        <w:rPr>
          <w:rFonts w:ascii="Arial" w:hAnsi="Arial" w:cs="Arial"/>
        </w:rPr>
      </w:pPr>
      <w:r>
        <w:rPr>
          <w:rFonts w:ascii="Arial" w:hAnsi="Arial"/>
        </w:rPr>
        <w:t xml:space="preserve">Слайд 8 - Оценка законов и </w:t>
      </w:r>
      <w:r w:rsidR="003631EF">
        <w:rPr>
          <w:rFonts w:ascii="Arial" w:hAnsi="Arial"/>
        </w:rPr>
        <w:t>политики</w:t>
      </w:r>
      <w:r>
        <w:rPr>
          <w:rFonts w:ascii="Arial" w:hAnsi="Arial"/>
        </w:rPr>
        <w:t xml:space="preserve">. Реформа правовой и политической систем требует двуединого подхода. Законы о недопущении дискриминации и единые законы о правах инвалидов важны, но необходимо проанализировать и, возможно, </w:t>
      </w:r>
      <w:r w:rsidR="00903A29">
        <w:rPr>
          <w:rFonts w:ascii="Arial" w:hAnsi="Arial"/>
        </w:rPr>
        <w:t>внести изменения в</w:t>
      </w:r>
      <w:r>
        <w:rPr>
          <w:rFonts w:ascii="Arial" w:hAnsi="Arial"/>
        </w:rPr>
        <w:t xml:space="preserve"> целый ряд других законов и подзаконных актов, чтобы </w:t>
      </w:r>
      <w:r w:rsidR="00903A29">
        <w:rPr>
          <w:rFonts w:ascii="Arial" w:hAnsi="Arial"/>
        </w:rPr>
        <w:t>привести их в</w:t>
      </w:r>
      <w:r>
        <w:rPr>
          <w:rFonts w:ascii="Arial" w:hAnsi="Arial"/>
        </w:rPr>
        <w:t xml:space="preserve"> соответств</w:t>
      </w:r>
      <w:r w:rsidR="00903A29">
        <w:rPr>
          <w:rFonts w:ascii="Arial" w:hAnsi="Arial"/>
        </w:rPr>
        <w:t>ие с</w:t>
      </w:r>
      <w:r w:rsidR="005E6EA8">
        <w:rPr>
          <w:rFonts w:ascii="Arial" w:hAnsi="Arial"/>
        </w:rPr>
        <w:t xml:space="preserve"> положениям</w:t>
      </w:r>
      <w:r w:rsidR="00903A29">
        <w:rPr>
          <w:rFonts w:ascii="Arial" w:hAnsi="Arial"/>
        </w:rPr>
        <w:t>и</w:t>
      </w:r>
      <w:r w:rsidR="005E6EA8">
        <w:rPr>
          <w:rFonts w:ascii="Arial" w:hAnsi="Arial"/>
        </w:rPr>
        <w:t xml:space="preserve"> Конвенции. Они включаю</w:t>
      </w:r>
      <w:r>
        <w:rPr>
          <w:rFonts w:ascii="Arial" w:hAnsi="Arial"/>
        </w:rPr>
        <w:t xml:space="preserve">т в себя, например, </w:t>
      </w:r>
      <w:r w:rsidR="00903A29">
        <w:rPr>
          <w:rFonts w:ascii="Arial" w:hAnsi="Arial"/>
        </w:rPr>
        <w:t>законодательные акты в области строительства</w:t>
      </w:r>
      <w:r>
        <w:rPr>
          <w:rFonts w:ascii="Arial" w:hAnsi="Arial"/>
        </w:rPr>
        <w:t xml:space="preserve"> или законы об интеллектуальной собственности, которые, как многие полагают, не имеют никакого отношения к </w:t>
      </w:r>
      <w:ins w:id="9" w:author="Janina Arsenjeva" w:date="2015-09-29T17:19:00Z">
        <w:r w:rsidR="00A13A60">
          <w:rPr>
            <w:rFonts w:ascii="Arial" w:hAnsi="Arial"/>
          </w:rPr>
          <w:t>людям с инвалидностью</w:t>
        </w:r>
      </w:ins>
      <w:del w:id="10" w:author="Janina Arsenjeva" w:date="2015-09-29T17:19:00Z">
        <w:r w:rsidDel="00A13A60">
          <w:rPr>
            <w:rFonts w:ascii="Arial" w:hAnsi="Arial"/>
          </w:rPr>
          <w:delText>инвалидам</w:delText>
        </w:r>
      </w:del>
      <w:r>
        <w:rPr>
          <w:rFonts w:ascii="Arial" w:hAnsi="Arial"/>
        </w:rPr>
        <w:t>.</w:t>
      </w:r>
    </w:p>
    <w:p w14:paraId="028DACA6" w14:textId="544E3115" w:rsidR="00F72BE4" w:rsidRPr="0016067E" w:rsidRDefault="00F72BE4" w:rsidP="0016067E">
      <w:pPr>
        <w:numPr>
          <w:ilvl w:val="0"/>
          <w:numId w:val="48"/>
        </w:numPr>
        <w:rPr>
          <w:rFonts w:ascii="Arial" w:hAnsi="Arial" w:cs="Arial"/>
        </w:rPr>
      </w:pPr>
      <w:r>
        <w:rPr>
          <w:rFonts w:ascii="Arial" w:hAnsi="Arial"/>
        </w:rPr>
        <w:t xml:space="preserve">Слайд 9 - Очень важная проблема - финансирование. Без финансирования многие законы и </w:t>
      </w:r>
      <w:r w:rsidR="003631EF">
        <w:rPr>
          <w:rFonts w:ascii="Arial" w:hAnsi="Arial"/>
        </w:rPr>
        <w:t>программы</w:t>
      </w:r>
      <w:r>
        <w:rPr>
          <w:rFonts w:ascii="Arial" w:hAnsi="Arial"/>
        </w:rPr>
        <w:t xml:space="preserve"> </w:t>
      </w:r>
      <w:r w:rsidR="00DA7943">
        <w:rPr>
          <w:rFonts w:ascii="Arial" w:hAnsi="Arial"/>
        </w:rPr>
        <w:t>будут</w:t>
      </w:r>
      <w:r w:rsidR="00A176A4">
        <w:rPr>
          <w:rFonts w:ascii="Arial" w:hAnsi="Arial"/>
        </w:rPr>
        <w:t xml:space="preserve"> просто </w:t>
      </w:r>
      <w:r w:rsidR="00DA7943">
        <w:rPr>
          <w:rFonts w:ascii="Arial" w:hAnsi="Arial"/>
        </w:rPr>
        <w:t>лежать на полке</w:t>
      </w:r>
      <w:r w:rsidR="00A176A4">
        <w:rPr>
          <w:rFonts w:ascii="Arial" w:hAnsi="Arial"/>
        </w:rPr>
        <w:t>. Обеспечение финансирования</w:t>
      </w:r>
      <w:r>
        <w:rPr>
          <w:rFonts w:ascii="Arial" w:hAnsi="Arial"/>
        </w:rPr>
        <w:t xml:space="preserve"> является важнейшим компонентом в пакете мер по осуществлению</w:t>
      </w:r>
      <w:r w:rsidR="00DA7943">
        <w:rPr>
          <w:rFonts w:ascii="Arial" w:hAnsi="Arial"/>
        </w:rPr>
        <w:t>, которые должны обеспечить</w:t>
      </w:r>
      <w:r>
        <w:rPr>
          <w:rFonts w:ascii="Arial" w:hAnsi="Arial"/>
        </w:rPr>
        <w:t xml:space="preserve"> перенос международны</w:t>
      </w:r>
      <w:r w:rsidR="00A176A4">
        <w:rPr>
          <w:rFonts w:ascii="Arial" w:hAnsi="Arial"/>
        </w:rPr>
        <w:t>х</w:t>
      </w:r>
      <w:r>
        <w:rPr>
          <w:rFonts w:ascii="Arial" w:hAnsi="Arial"/>
        </w:rPr>
        <w:t xml:space="preserve"> стандарт</w:t>
      </w:r>
      <w:r w:rsidR="00A176A4">
        <w:rPr>
          <w:rFonts w:ascii="Arial" w:hAnsi="Arial"/>
        </w:rPr>
        <w:t>ов</w:t>
      </w:r>
      <w:r>
        <w:rPr>
          <w:rFonts w:ascii="Arial" w:hAnsi="Arial"/>
        </w:rPr>
        <w:t xml:space="preserve"> в национальное законодательство. Для этого требуется не только перестраивание бюджетов с учетом изменений в законах о правах </w:t>
      </w:r>
      <w:ins w:id="11" w:author="Janina Arsenjeva" w:date="2015-09-29T17:20:00Z">
        <w:r w:rsidR="00A13A60">
          <w:rPr>
            <w:rFonts w:ascii="Arial" w:hAnsi="Arial"/>
          </w:rPr>
          <w:t>людей с инвалидностью</w:t>
        </w:r>
      </w:ins>
      <w:del w:id="12" w:author="Janina Arsenjeva" w:date="2015-09-29T17:20:00Z">
        <w:r w:rsidDel="00A13A60">
          <w:rPr>
            <w:rFonts w:ascii="Arial" w:hAnsi="Arial"/>
          </w:rPr>
          <w:delText>инвалидов</w:delText>
        </w:r>
      </w:del>
      <w:r>
        <w:rPr>
          <w:rFonts w:ascii="Arial" w:hAnsi="Arial"/>
        </w:rPr>
        <w:t>, но и привлечение на ранних стадиях структур, ответственных за формирован</w:t>
      </w:r>
      <w:r w:rsidR="008B697F">
        <w:rPr>
          <w:rFonts w:ascii="Arial" w:hAnsi="Arial"/>
        </w:rPr>
        <w:t>ие бюджетов, таких как М</w:t>
      </w:r>
      <w:r>
        <w:rPr>
          <w:rFonts w:ascii="Arial" w:hAnsi="Arial"/>
        </w:rPr>
        <w:t>инистерство финансов, к обсуждению реформирования законодательства и политики. И наконец, говоря о финансировании, следует также подчеркнуть важность</w:t>
      </w:r>
      <w:r w:rsidR="00DA7943">
        <w:rPr>
          <w:rFonts w:ascii="Arial" w:hAnsi="Arial"/>
        </w:rPr>
        <w:t xml:space="preserve"> определения приоритетности мер:</w:t>
      </w:r>
      <w:r>
        <w:rPr>
          <w:rFonts w:ascii="Arial" w:hAnsi="Arial"/>
        </w:rPr>
        <w:t xml:space="preserve"> то есть какие из них следует принимать незамедлительно, а какие - постепенно.</w:t>
      </w:r>
    </w:p>
    <w:p w14:paraId="10251A20" w14:textId="0E75A1A7" w:rsidR="00296D3B" w:rsidRPr="0016067E" w:rsidRDefault="00296D3B" w:rsidP="0016067E">
      <w:pPr>
        <w:numPr>
          <w:ilvl w:val="0"/>
          <w:numId w:val="48"/>
        </w:numPr>
        <w:rPr>
          <w:rFonts w:ascii="Arial" w:hAnsi="Arial" w:cs="Arial"/>
        </w:rPr>
      </w:pPr>
      <w:r>
        <w:rPr>
          <w:rFonts w:ascii="Arial" w:hAnsi="Arial"/>
        </w:rPr>
        <w:t xml:space="preserve">Слайд 10 - Три группы услуг, которые могут гарантированно предоставляться в инклюзивном формате. </w:t>
      </w:r>
      <w:r w:rsidR="001111AD">
        <w:rPr>
          <w:rFonts w:ascii="Arial" w:hAnsi="Arial"/>
        </w:rPr>
        <w:t>По идее</w:t>
      </w:r>
      <w:r>
        <w:rPr>
          <w:rFonts w:ascii="Arial" w:hAnsi="Arial"/>
        </w:rPr>
        <w:t xml:space="preserve"> массовые услуги должны быть инклюзивными для лиц с </w:t>
      </w:r>
      <w:del w:id="13" w:author="Janina Arsenjeva" w:date="2015-09-29T17:20:00Z">
        <w:r w:rsidDel="00A13A60">
          <w:rPr>
            <w:rFonts w:ascii="Arial" w:hAnsi="Arial"/>
          </w:rPr>
          <w:delText>ограниченными возможностями</w:delText>
        </w:r>
      </w:del>
      <w:ins w:id="14" w:author="Janina Arsenjeva" w:date="2015-09-29T17:20:00Z">
        <w:r w:rsidR="00A13A60">
          <w:rPr>
            <w:rFonts w:ascii="Arial" w:hAnsi="Arial"/>
          </w:rPr>
          <w:t>инвалидностью</w:t>
        </w:r>
      </w:ins>
      <w:r>
        <w:rPr>
          <w:rFonts w:ascii="Arial" w:hAnsi="Arial"/>
        </w:rPr>
        <w:t xml:space="preserve">, чтобы они могли пользоваться ими наравне с другими. Для этого может потребоваться принятие дополнительных мер в целях обеспечения доступности. Тем не менее, вспомогательные услуги также остаются востребованными, например для оказания поддержки инвалидам при реализации своей правоспособности в соответствии со статьей 12. И, наконец, также сохраняется необходимость в постоянных услугах, предназначенных конкретно для </w:t>
      </w:r>
      <w:r w:rsidR="008B697F">
        <w:rPr>
          <w:rFonts w:ascii="Arial" w:hAnsi="Arial"/>
        </w:rPr>
        <w:t>инвалидов</w:t>
      </w:r>
      <w:r>
        <w:rPr>
          <w:rFonts w:ascii="Arial" w:hAnsi="Arial"/>
        </w:rPr>
        <w:t xml:space="preserve">, таких как дневной уход за лицами с </w:t>
      </w:r>
      <w:del w:id="15" w:author="Janina Arsenjeva" w:date="2015-09-29T17:20:00Z">
        <w:r w:rsidDel="00A13A60">
          <w:rPr>
            <w:rFonts w:ascii="Arial" w:hAnsi="Arial"/>
          </w:rPr>
          <w:delText xml:space="preserve">тяжелыми </w:delText>
        </w:r>
      </w:del>
      <w:ins w:id="16" w:author="Janina Arsenjeva" w:date="2015-09-29T17:20:00Z">
        <w:r w:rsidR="00A13A60">
          <w:rPr>
            <w:rFonts w:ascii="Arial" w:hAnsi="Arial"/>
          </w:rPr>
          <w:t>комплексными</w:t>
        </w:r>
        <w:r w:rsidR="00A13A60">
          <w:rPr>
            <w:rFonts w:ascii="Arial" w:hAnsi="Arial"/>
          </w:rPr>
          <w:t xml:space="preserve"> </w:t>
        </w:r>
      </w:ins>
      <w:r>
        <w:rPr>
          <w:rFonts w:ascii="Arial" w:hAnsi="Arial"/>
        </w:rPr>
        <w:t>формами инвалидности, чтобы эти люди могли жить в обществе и не подвергаться сегр</w:t>
      </w:r>
      <w:r w:rsidR="009263E2">
        <w:rPr>
          <w:rFonts w:ascii="Arial" w:hAnsi="Arial"/>
        </w:rPr>
        <w:t>егации (то есть изоляции</w:t>
      </w:r>
      <w:r>
        <w:rPr>
          <w:rFonts w:ascii="Arial" w:hAnsi="Arial"/>
        </w:rPr>
        <w:t>) в учреждениях.</w:t>
      </w:r>
    </w:p>
    <w:p w14:paraId="7A67EB7B" w14:textId="51C7357F" w:rsidR="00296D3B" w:rsidRPr="0016067E" w:rsidRDefault="00296D3B" w:rsidP="0016067E">
      <w:pPr>
        <w:numPr>
          <w:ilvl w:val="0"/>
          <w:numId w:val="48"/>
        </w:numPr>
        <w:rPr>
          <w:rFonts w:ascii="Arial" w:hAnsi="Arial" w:cs="Arial"/>
        </w:rPr>
      </w:pPr>
      <w:r>
        <w:rPr>
          <w:rFonts w:ascii="Arial" w:hAnsi="Arial"/>
        </w:rPr>
        <w:t>Слайд 11 - Видео</w:t>
      </w:r>
      <w:r w:rsidR="003631EF">
        <w:rPr>
          <w:rFonts w:ascii="Arial" w:hAnsi="Arial"/>
        </w:rPr>
        <w:t>фильм</w:t>
      </w:r>
      <w:r>
        <w:rPr>
          <w:rFonts w:ascii="Arial" w:hAnsi="Arial"/>
        </w:rPr>
        <w:t xml:space="preserve"> производства Организации Объединенных Наций, выпущенн</w:t>
      </w:r>
      <w:r w:rsidR="003631EF">
        <w:rPr>
          <w:rFonts w:ascii="Arial" w:hAnsi="Arial"/>
        </w:rPr>
        <w:t>ый</w:t>
      </w:r>
      <w:r>
        <w:rPr>
          <w:rFonts w:ascii="Arial" w:hAnsi="Arial"/>
        </w:rPr>
        <w:t xml:space="preserve"> в рамках програм</w:t>
      </w:r>
      <w:r w:rsidR="001111AD">
        <w:rPr>
          <w:rFonts w:ascii="Arial" w:hAnsi="Arial"/>
        </w:rPr>
        <w:t xml:space="preserve">мы повышения осведомленности о проблемах </w:t>
      </w:r>
      <w:ins w:id="17" w:author="Janina Arsenjeva" w:date="2015-09-29T17:21:00Z">
        <w:r w:rsidR="00A13A60">
          <w:rPr>
            <w:rFonts w:ascii="Arial" w:hAnsi="Arial"/>
          </w:rPr>
          <w:t>людей с инвалидностью</w:t>
        </w:r>
      </w:ins>
      <w:del w:id="18" w:author="Janina Arsenjeva" w:date="2015-09-29T17:21:00Z">
        <w:r w:rsidR="001111AD" w:rsidDel="00A13A60">
          <w:rPr>
            <w:rFonts w:ascii="Arial" w:hAnsi="Arial"/>
          </w:rPr>
          <w:delText>инвалидов</w:delText>
        </w:r>
      </w:del>
      <w:r>
        <w:rPr>
          <w:rFonts w:ascii="Arial" w:hAnsi="Arial"/>
        </w:rPr>
        <w:t xml:space="preserve">. </w:t>
      </w:r>
      <w:r w:rsidR="003631EF">
        <w:rPr>
          <w:rFonts w:ascii="Arial" w:hAnsi="Arial"/>
        </w:rPr>
        <w:t>Его</w:t>
      </w:r>
      <w:r>
        <w:rPr>
          <w:rFonts w:ascii="Arial" w:hAnsi="Arial"/>
        </w:rPr>
        <w:t xml:space="preserve"> можно рассматривать: (1) в качестве примера проведения акции по повышению осведомленности; (2) в качестве темы для последующего обсуждения; (3) в качестве упражнения по повышению осведомленности самих участников.</w:t>
      </w:r>
    </w:p>
    <w:p w14:paraId="7FC1C4D1" w14:textId="78880164" w:rsidR="00296D3B" w:rsidRPr="0016067E" w:rsidRDefault="009263E2" w:rsidP="0016067E">
      <w:pPr>
        <w:numPr>
          <w:ilvl w:val="0"/>
          <w:numId w:val="48"/>
        </w:numPr>
        <w:rPr>
          <w:rFonts w:ascii="Arial" w:hAnsi="Arial" w:cs="Arial"/>
        </w:rPr>
      </w:pPr>
      <w:r>
        <w:rPr>
          <w:rFonts w:ascii="Arial" w:hAnsi="Arial"/>
        </w:rPr>
        <w:t>Слайд 12 - Исследования</w:t>
      </w:r>
      <w:r w:rsidR="00296D3B">
        <w:rPr>
          <w:rFonts w:ascii="Arial" w:hAnsi="Arial"/>
        </w:rPr>
        <w:t xml:space="preserve"> как важный компонент процесса осуществления. </w:t>
      </w:r>
      <w:r>
        <w:rPr>
          <w:rFonts w:ascii="Arial" w:hAnsi="Arial"/>
        </w:rPr>
        <w:t>Они</w:t>
      </w:r>
      <w:r w:rsidR="00296D3B">
        <w:rPr>
          <w:rFonts w:ascii="Arial" w:hAnsi="Arial"/>
        </w:rPr>
        <w:t xml:space="preserve"> могут предоставить дополнительные технологические и иные возможности для обеспечения </w:t>
      </w:r>
      <w:r w:rsidR="00296D3B">
        <w:rPr>
          <w:rFonts w:ascii="Arial" w:hAnsi="Arial"/>
        </w:rPr>
        <w:lastRenderedPageBreak/>
        <w:t>доступности среды и услуг, что является важным шагом на пути к достижению равенства.</w:t>
      </w:r>
    </w:p>
    <w:p w14:paraId="47A87EEF" w14:textId="72A21166" w:rsidR="00296D3B" w:rsidRPr="0016067E" w:rsidRDefault="00296D3B" w:rsidP="0016067E">
      <w:pPr>
        <w:numPr>
          <w:ilvl w:val="0"/>
          <w:numId w:val="48"/>
        </w:numPr>
        <w:rPr>
          <w:rFonts w:ascii="Arial" w:hAnsi="Arial" w:cs="Arial"/>
        </w:rPr>
      </w:pPr>
      <w:r>
        <w:rPr>
          <w:rFonts w:ascii="Arial" w:hAnsi="Arial"/>
        </w:rPr>
        <w:t>Слайд 13 - Мониторинг. Согласно Конвенции государствам надлежит осуществлять сбор данных и статистики в целях разработки и улучшения законов и стратегий. Монито</w:t>
      </w:r>
      <w:r w:rsidR="009263E2">
        <w:rPr>
          <w:rFonts w:ascii="Arial" w:hAnsi="Arial"/>
        </w:rPr>
        <w:t>ринговые структуры также помогаю</w:t>
      </w:r>
      <w:r>
        <w:rPr>
          <w:rFonts w:ascii="Arial" w:hAnsi="Arial"/>
        </w:rPr>
        <w:t xml:space="preserve">т </w:t>
      </w:r>
      <w:r w:rsidR="009263E2">
        <w:rPr>
          <w:rFonts w:ascii="Arial" w:hAnsi="Arial"/>
        </w:rPr>
        <w:t>получать</w:t>
      </w:r>
      <w:r>
        <w:rPr>
          <w:rFonts w:ascii="Arial" w:hAnsi="Arial"/>
        </w:rPr>
        <w:t xml:space="preserve"> </w:t>
      </w:r>
      <w:r w:rsidR="009263E2">
        <w:rPr>
          <w:rFonts w:ascii="Arial" w:hAnsi="Arial"/>
        </w:rPr>
        <w:t>достоверную информацию</w:t>
      </w:r>
      <w:r>
        <w:rPr>
          <w:rFonts w:ascii="Arial" w:hAnsi="Arial"/>
        </w:rPr>
        <w:t xml:space="preserve"> для включения в доклад Комитету по правам инвалидов. Таким образом, мониторинг завершает </w:t>
      </w:r>
      <w:r w:rsidR="00D1044D">
        <w:rPr>
          <w:rFonts w:ascii="Arial" w:hAnsi="Arial"/>
        </w:rPr>
        <w:t>процесс</w:t>
      </w:r>
      <w:r>
        <w:rPr>
          <w:rFonts w:ascii="Arial" w:hAnsi="Arial"/>
        </w:rPr>
        <w:t xml:space="preserve"> осуществления Конвенции и </w:t>
      </w:r>
      <w:r w:rsidR="001111AD">
        <w:rPr>
          <w:rFonts w:ascii="Arial" w:hAnsi="Arial"/>
        </w:rPr>
        <w:t>цикл</w:t>
      </w:r>
      <w:r>
        <w:rPr>
          <w:rFonts w:ascii="Arial" w:hAnsi="Arial"/>
        </w:rPr>
        <w:t xml:space="preserve"> повторяется заново.</w:t>
      </w:r>
    </w:p>
    <w:p w14:paraId="261A7E27" w14:textId="77777777" w:rsidR="00296D3B" w:rsidRPr="0016067E" w:rsidRDefault="00296D3B" w:rsidP="0016067E">
      <w:pPr>
        <w:numPr>
          <w:ilvl w:val="0"/>
          <w:numId w:val="48"/>
        </w:numPr>
        <w:rPr>
          <w:rFonts w:ascii="Arial" w:hAnsi="Arial" w:cs="Arial"/>
        </w:rPr>
      </w:pPr>
      <w:r>
        <w:rPr>
          <w:rFonts w:ascii="Arial" w:hAnsi="Arial"/>
        </w:rPr>
        <w:t>Слайд 14 - Пер</w:t>
      </w:r>
      <w:bookmarkStart w:id="19" w:name="_GoBack"/>
      <w:bookmarkEnd w:id="19"/>
      <w:r>
        <w:rPr>
          <w:rFonts w:ascii="Arial" w:hAnsi="Arial"/>
        </w:rPr>
        <w:t>ечень источников дополнительной информации.</w:t>
      </w:r>
    </w:p>
    <w:sectPr w:rsidR="00296D3B" w:rsidRPr="0016067E" w:rsidSect="009816E4">
      <w:headerReference w:type="even" r:id="rId20"/>
      <w:headerReference w:type="default" r:id="rId21"/>
      <w:footerReference w:type="even" r:id="rId22"/>
      <w:footerReference w:type="default" r:id="rId23"/>
      <w:headerReference w:type="first" r:id="rId24"/>
      <w:footerReference w:type="first" r:id="rId2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00D02" w14:textId="77777777" w:rsidR="00A516F8" w:rsidRDefault="00A516F8">
      <w:r>
        <w:separator/>
      </w:r>
    </w:p>
  </w:endnote>
  <w:endnote w:type="continuationSeparator" w:id="0">
    <w:p w14:paraId="7620D5D0" w14:textId="77777777" w:rsidR="00A516F8" w:rsidRDefault="00A51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B6283" w14:textId="77777777" w:rsidR="003631EF" w:rsidRDefault="003631EF"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CF37D2" w14:textId="77777777" w:rsidR="003631EF" w:rsidRDefault="003631EF"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0720F" w14:textId="77777777" w:rsidR="003631EF" w:rsidRPr="005526DF" w:rsidRDefault="003631EF"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A13A60">
      <w:rPr>
        <w:rStyle w:val="PageNumber"/>
        <w:rFonts w:ascii="Arial" w:hAnsi="Arial" w:cs="Arial"/>
        <w:noProof/>
      </w:rPr>
      <w:t>4</w:t>
    </w:r>
    <w:r w:rsidRPr="005526DF">
      <w:rPr>
        <w:rStyle w:val="PageNumber"/>
        <w:rFonts w:ascii="Arial" w:hAnsi="Arial" w:cs="Arial"/>
      </w:rPr>
      <w:fldChar w:fldCharType="end"/>
    </w:r>
  </w:p>
  <w:p w14:paraId="497463D1" w14:textId="77777777" w:rsidR="003631EF" w:rsidRPr="00656D00" w:rsidRDefault="003631EF" w:rsidP="00FA418C">
    <w:pPr>
      <w:pStyle w:val="Footer"/>
      <w:ind w:right="360"/>
      <w:rPr>
        <w:rFonts w:ascii="Arial" w:hAnsi="Arial" w:cs="Arial"/>
        <w:b/>
        <w:color w:val="4F81BD"/>
        <w:sz w:val="20"/>
        <w:szCs w:val="20"/>
      </w:rPr>
    </w:pPr>
    <w:r>
      <w:rPr>
        <w:rFonts w:ascii="Arial" w:hAnsi="Arial"/>
        <w:b/>
        <w:color w:val="4F81BD"/>
        <w:sz w:val="20"/>
      </w:rPr>
      <w:t>© 2012 Организация Объединенных Наций</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4ED24" w14:textId="77777777" w:rsidR="003631EF" w:rsidRDefault="003631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43E91" w14:textId="77777777" w:rsidR="00A516F8" w:rsidRDefault="00A516F8">
      <w:r>
        <w:separator/>
      </w:r>
    </w:p>
  </w:footnote>
  <w:footnote w:type="continuationSeparator" w:id="0">
    <w:p w14:paraId="3A77ED91" w14:textId="77777777" w:rsidR="00A516F8" w:rsidRDefault="00A516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BD600" w14:textId="77777777" w:rsidR="003631EF" w:rsidRDefault="003631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087A0" w14:textId="77777777" w:rsidR="003631EF" w:rsidRPr="00E0544F" w:rsidRDefault="003631EF" w:rsidP="00723ABD">
    <w:pPr>
      <w:pStyle w:val="Header"/>
      <w:tabs>
        <w:tab w:val="clear" w:pos="4320"/>
        <w:tab w:val="clear" w:pos="8640"/>
        <w:tab w:val="right" w:pos="10800"/>
      </w:tabs>
      <w:rPr>
        <w:rFonts w:ascii="Calibri" w:hAnsi="Calibri"/>
        <w:i/>
        <w:iCs/>
        <w:sz w:val="20"/>
        <w:szCs w:val="20"/>
      </w:rPr>
    </w:pPr>
    <w:r>
      <w:rPr>
        <w:rFonts w:ascii="Arial" w:hAnsi="Arial"/>
        <w:sz w:val="20"/>
      </w:rPr>
      <w:t>Модуль 4</w:t>
    </w:r>
    <w:r>
      <w:tab/>
    </w:r>
    <w:r>
      <w:rPr>
        <w:rFonts w:ascii="Arial" w:hAnsi="Arial"/>
        <w:sz w:val="20"/>
      </w:rPr>
      <w:t>Конвенция о правах инвалидов: учебный курс</w:t>
    </w:r>
    <w:r>
      <w:rPr>
        <w:rFonts w:ascii="Calibri" w:hAnsi="Calibri"/>
        <w:sz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D89E7" w14:textId="77777777" w:rsidR="003631EF" w:rsidRDefault="003631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4428E"/>
    <w:multiLevelType w:val="hybridMultilevel"/>
    <w:tmpl w:val="2C6A260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452E06"/>
    <w:multiLevelType w:val="hybridMultilevel"/>
    <w:tmpl w:val="BB9AA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C1B59"/>
    <w:multiLevelType w:val="hybridMultilevel"/>
    <w:tmpl w:val="C9CAF7A8"/>
    <w:lvl w:ilvl="0" w:tplc="95542526">
      <w:start w:val="1"/>
      <w:numFmt w:val="bullet"/>
      <w:lvlText w:val="-"/>
      <w:lvlJc w:val="left"/>
      <w:pPr>
        <w:tabs>
          <w:tab w:val="num" w:pos="720"/>
        </w:tabs>
        <w:ind w:left="720" w:hanging="360"/>
      </w:pPr>
      <w:rPr>
        <w:rFonts w:ascii="Times New Roman" w:hAnsi="Times New Roman" w:hint="default"/>
      </w:rPr>
    </w:lvl>
    <w:lvl w:ilvl="1" w:tplc="AD8C5D20" w:tentative="1">
      <w:start w:val="1"/>
      <w:numFmt w:val="bullet"/>
      <w:lvlText w:val="-"/>
      <w:lvlJc w:val="left"/>
      <w:pPr>
        <w:tabs>
          <w:tab w:val="num" w:pos="1440"/>
        </w:tabs>
        <w:ind w:left="1440" w:hanging="360"/>
      </w:pPr>
      <w:rPr>
        <w:rFonts w:ascii="Times New Roman" w:hAnsi="Times New Roman" w:hint="default"/>
      </w:rPr>
    </w:lvl>
    <w:lvl w:ilvl="2" w:tplc="FF2CF47C" w:tentative="1">
      <w:start w:val="1"/>
      <w:numFmt w:val="bullet"/>
      <w:lvlText w:val="-"/>
      <w:lvlJc w:val="left"/>
      <w:pPr>
        <w:tabs>
          <w:tab w:val="num" w:pos="2160"/>
        </w:tabs>
        <w:ind w:left="2160" w:hanging="360"/>
      </w:pPr>
      <w:rPr>
        <w:rFonts w:ascii="Times New Roman" w:hAnsi="Times New Roman" w:hint="default"/>
      </w:rPr>
    </w:lvl>
    <w:lvl w:ilvl="3" w:tplc="C9509D64" w:tentative="1">
      <w:start w:val="1"/>
      <w:numFmt w:val="bullet"/>
      <w:lvlText w:val="-"/>
      <w:lvlJc w:val="left"/>
      <w:pPr>
        <w:tabs>
          <w:tab w:val="num" w:pos="2880"/>
        </w:tabs>
        <w:ind w:left="2880" w:hanging="360"/>
      </w:pPr>
      <w:rPr>
        <w:rFonts w:ascii="Times New Roman" w:hAnsi="Times New Roman" w:hint="default"/>
      </w:rPr>
    </w:lvl>
    <w:lvl w:ilvl="4" w:tplc="A4D616F0" w:tentative="1">
      <w:start w:val="1"/>
      <w:numFmt w:val="bullet"/>
      <w:lvlText w:val="-"/>
      <w:lvlJc w:val="left"/>
      <w:pPr>
        <w:tabs>
          <w:tab w:val="num" w:pos="3600"/>
        </w:tabs>
        <w:ind w:left="3600" w:hanging="360"/>
      </w:pPr>
      <w:rPr>
        <w:rFonts w:ascii="Times New Roman" w:hAnsi="Times New Roman" w:hint="default"/>
      </w:rPr>
    </w:lvl>
    <w:lvl w:ilvl="5" w:tplc="7A467180" w:tentative="1">
      <w:start w:val="1"/>
      <w:numFmt w:val="bullet"/>
      <w:lvlText w:val="-"/>
      <w:lvlJc w:val="left"/>
      <w:pPr>
        <w:tabs>
          <w:tab w:val="num" w:pos="4320"/>
        </w:tabs>
        <w:ind w:left="4320" w:hanging="360"/>
      </w:pPr>
      <w:rPr>
        <w:rFonts w:ascii="Times New Roman" w:hAnsi="Times New Roman" w:hint="default"/>
      </w:rPr>
    </w:lvl>
    <w:lvl w:ilvl="6" w:tplc="BE08D980" w:tentative="1">
      <w:start w:val="1"/>
      <w:numFmt w:val="bullet"/>
      <w:lvlText w:val="-"/>
      <w:lvlJc w:val="left"/>
      <w:pPr>
        <w:tabs>
          <w:tab w:val="num" w:pos="5040"/>
        </w:tabs>
        <w:ind w:left="5040" w:hanging="360"/>
      </w:pPr>
      <w:rPr>
        <w:rFonts w:ascii="Times New Roman" w:hAnsi="Times New Roman" w:hint="default"/>
      </w:rPr>
    </w:lvl>
    <w:lvl w:ilvl="7" w:tplc="94201512" w:tentative="1">
      <w:start w:val="1"/>
      <w:numFmt w:val="bullet"/>
      <w:lvlText w:val="-"/>
      <w:lvlJc w:val="left"/>
      <w:pPr>
        <w:tabs>
          <w:tab w:val="num" w:pos="5760"/>
        </w:tabs>
        <w:ind w:left="5760" w:hanging="360"/>
      </w:pPr>
      <w:rPr>
        <w:rFonts w:ascii="Times New Roman" w:hAnsi="Times New Roman" w:hint="default"/>
      </w:rPr>
    </w:lvl>
    <w:lvl w:ilvl="8" w:tplc="CA86F542"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841479E"/>
    <w:multiLevelType w:val="hybridMultilevel"/>
    <w:tmpl w:val="0A083F22"/>
    <w:lvl w:ilvl="0" w:tplc="0809000D">
      <w:start w:val="1"/>
      <w:numFmt w:val="bullet"/>
      <w:lvlText w:val=""/>
      <w:lvlJc w:val="left"/>
      <w:pPr>
        <w:tabs>
          <w:tab w:val="num" w:pos="360"/>
        </w:tabs>
        <w:ind w:left="360" w:hanging="360"/>
      </w:pPr>
      <w:rPr>
        <w:rFonts w:ascii="Wingdings" w:hAnsi="Wingdings" w:hint="default"/>
      </w:rPr>
    </w:lvl>
    <w:lvl w:ilvl="1" w:tplc="2EA84E36" w:tentative="1">
      <w:start w:val="1"/>
      <w:numFmt w:val="bullet"/>
      <w:lvlText w:val="•"/>
      <w:lvlJc w:val="left"/>
      <w:pPr>
        <w:tabs>
          <w:tab w:val="num" w:pos="1080"/>
        </w:tabs>
        <w:ind w:left="1080" w:hanging="360"/>
      </w:pPr>
      <w:rPr>
        <w:rFonts w:ascii="Arial" w:hAnsi="Arial" w:hint="default"/>
      </w:rPr>
    </w:lvl>
    <w:lvl w:ilvl="2" w:tplc="C63435F2" w:tentative="1">
      <w:start w:val="1"/>
      <w:numFmt w:val="bullet"/>
      <w:lvlText w:val="•"/>
      <w:lvlJc w:val="left"/>
      <w:pPr>
        <w:tabs>
          <w:tab w:val="num" w:pos="1800"/>
        </w:tabs>
        <w:ind w:left="1800" w:hanging="360"/>
      </w:pPr>
      <w:rPr>
        <w:rFonts w:ascii="Arial" w:hAnsi="Arial" w:hint="default"/>
      </w:rPr>
    </w:lvl>
    <w:lvl w:ilvl="3" w:tplc="E8EAF5F6" w:tentative="1">
      <w:start w:val="1"/>
      <w:numFmt w:val="bullet"/>
      <w:lvlText w:val="•"/>
      <w:lvlJc w:val="left"/>
      <w:pPr>
        <w:tabs>
          <w:tab w:val="num" w:pos="2520"/>
        </w:tabs>
        <w:ind w:left="2520" w:hanging="360"/>
      </w:pPr>
      <w:rPr>
        <w:rFonts w:ascii="Arial" w:hAnsi="Arial" w:hint="default"/>
      </w:rPr>
    </w:lvl>
    <w:lvl w:ilvl="4" w:tplc="AA2E512E" w:tentative="1">
      <w:start w:val="1"/>
      <w:numFmt w:val="bullet"/>
      <w:lvlText w:val="•"/>
      <w:lvlJc w:val="left"/>
      <w:pPr>
        <w:tabs>
          <w:tab w:val="num" w:pos="3240"/>
        </w:tabs>
        <w:ind w:left="3240" w:hanging="360"/>
      </w:pPr>
      <w:rPr>
        <w:rFonts w:ascii="Arial" w:hAnsi="Arial" w:hint="default"/>
      </w:rPr>
    </w:lvl>
    <w:lvl w:ilvl="5" w:tplc="E77AF07A" w:tentative="1">
      <w:start w:val="1"/>
      <w:numFmt w:val="bullet"/>
      <w:lvlText w:val="•"/>
      <w:lvlJc w:val="left"/>
      <w:pPr>
        <w:tabs>
          <w:tab w:val="num" w:pos="3960"/>
        </w:tabs>
        <w:ind w:left="3960" w:hanging="360"/>
      </w:pPr>
      <w:rPr>
        <w:rFonts w:ascii="Arial" w:hAnsi="Arial" w:hint="default"/>
      </w:rPr>
    </w:lvl>
    <w:lvl w:ilvl="6" w:tplc="18D4E7EC" w:tentative="1">
      <w:start w:val="1"/>
      <w:numFmt w:val="bullet"/>
      <w:lvlText w:val="•"/>
      <w:lvlJc w:val="left"/>
      <w:pPr>
        <w:tabs>
          <w:tab w:val="num" w:pos="4680"/>
        </w:tabs>
        <w:ind w:left="4680" w:hanging="360"/>
      </w:pPr>
      <w:rPr>
        <w:rFonts w:ascii="Arial" w:hAnsi="Arial" w:hint="default"/>
      </w:rPr>
    </w:lvl>
    <w:lvl w:ilvl="7" w:tplc="FB081032" w:tentative="1">
      <w:start w:val="1"/>
      <w:numFmt w:val="bullet"/>
      <w:lvlText w:val="•"/>
      <w:lvlJc w:val="left"/>
      <w:pPr>
        <w:tabs>
          <w:tab w:val="num" w:pos="5400"/>
        </w:tabs>
        <w:ind w:left="5400" w:hanging="360"/>
      </w:pPr>
      <w:rPr>
        <w:rFonts w:ascii="Arial" w:hAnsi="Arial" w:hint="default"/>
      </w:rPr>
    </w:lvl>
    <w:lvl w:ilvl="8" w:tplc="8EBE9E88"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0F352029"/>
    <w:multiLevelType w:val="hybridMultilevel"/>
    <w:tmpl w:val="1E92113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0A84250"/>
    <w:multiLevelType w:val="hybridMultilevel"/>
    <w:tmpl w:val="5066DC8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E23F59"/>
    <w:multiLevelType w:val="hybridMultilevel"/>
    <w:tmpl w:val="CEDA1DC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3FF47E9"/>
    <w:multiLevelType w:val="hybridMultilevel"/>
    <w:tmpl w:val="12267B4E"/>
    <w:lvl w:ilvl="0" w:tplc="E1121BB6">
      <w:start w:val="1"/>
      <w:numFmt w:val="bullet"/>
      <w:lvlText w:val=""/>
      <w:lvlJc w:val="left"/>
      <w:pPr>
        <w:tabs>
          <w:tab w:val="num" w:pos="720"/>
        </w:tabs>
        <w:ind w:left="720" w:hanging="360"/>
      </w:pPr>
      <w:rPr>
        <w:rFonts w:ascii="Wingdings" w:hAnsi="Wingdings" w:hint="default"/>
      </w:rPr>
    </w:lvl>
    <w:lvl w:ilvl="1" w:tplc="5C2ED4A0">
      <w:start w:val="1"/>
      <w:numFmt w:val="bullet"/>
      <w:lvlText w:val=""/>
      <w:lvlJc w:val="left"/>
      <w:pPr>
        <w:tabs>
          <w:tab w:val="num" w:pos="1440"/>
        </w:tabs>
        <w:ind w:left="1440" w:hanging="360"/>
      </w:pPr>
      <w:rPr>
        <w:rFonts w:ascii="Wingdings" w:hAnsi="Wingdings" w:hint="default"/>
      </w:rPr>
    </w:lvl>
    <w:lvl w:ilvl="2" w:tplc="7F240266" w:tentative="1">
      <w:start w:val="1"/>
      <w:numFmt w:val="bullet"/>
      <w:lvlText w:val=""/>
      <w:lvlJc w:val="left"/>
      <w:pPr>
        <w:tabs>
          <w:tab w:val="num" w:pos="2160"/>
        </w:tabs>
        <w:ind w:left="2160" w:hanging="360"/>
      </w:pPr>
      <w:rPr>
        <w:rFonts w:ascii="Wingdings" w:hAnsi="Wingdings" w:hint="default"/>
      </w:rPr>
    </w:lvl>
    <w:lvl w:ilvl="3" w:tplc="603677FC" w:tentative="1">
      <w:start w:val="1"/>
      <w:numFmt w:val="bullet"/>
      <w:lvlText w:val=""/>
      <w:lvlJc w:val="left"/>
      <w:pPr>
        <w:tabs>
          <w:tab w:val="num" w:pos="2880"/>
        </w:tabs>
        <w:ind w:left="2880" w:hanging="360"/>
      </w:pPr>
      <w:rPr>
        <w:rFonts w:ascii="Wingdings" w:hAnsi="Wingdings" w:hint="default"/>
      </w:rPr>
    </w:lvl>
    <w:lvl w:ilvl="4" w:tplc="A33CC988" w:tentative="1">
      <w:start w:val="1"/>
      <w:numFmt w:val="bullet"/>
      <w:lvlText w:val=""/>
      <w:lvlJc w:val="left"/>
      <w:pPr>
        <w:tabs>
          <w:tab w:val="num" w:pos="3600"/>
        </w:tabs>
        <w:ind w:left="3600" w:hanging="360"/>
      </w:pPr>
      <w:rPr>
        <w:rFonts w:ascii="Wingdings" w:hAnsi="Wingdings" w:hint="default"/>
      </w:rPr>
    </w:lvl>
    <w:lvl w:ilvl="5" w:tplc="DC66F6B8" w:tentative="1">
      <w:start w:val="1"/>
      <w:numFmt w:val="bullet"/>
      <w:lvlText w:val=""/>
      <w:lvlJc w:val="left"/>
      <w:pPr>
        <w:tabs>
          <w:tab w:val="num" w:pos="4320"/>
        </w:tabs>
        <w:ind w:left="4320" w:hanging="360"/>
      </w:pPr>
      <w:rPr>
        <w:rFonts w:ascii="Wingdings" w:hAnsi="Wingdings" w:hint="default"/>
      </w:rPr>
    </w:lvl>
    <w:lvl w:ilvl="6" w:tplc="763C6070" w:tentative="1">
      <w:start w:val="1"/>
      <w:numFmt w:val="bullet"/>
      <w:lvlText w:val=""/>
      <w:lvlJc w:val="left"/>
      <w:pPr>
        <w:tabs>
          <w:tab w:val="num" w:pos="5040"/>
        </w:tabs>
        <w:ind w:left="5040" w:hanging="360"/>
      </w:pPr>
      <w:rPr>
        <w:rFonts w:ascii="Wingdings" w:hAnsi="Wingdings" w:hint="default"/>
      </w:rPr>
    </w:lvl>
    <w:lvl w:ilvl="7" w:tplc="3C5E6ADA" w:tentative="1">
      <w:start w:val="1"/>
      <w:numFmt w:val="bullet"/>
      <w:lvlText w:val=""/>
      <w:lvlJc w:val="left"/>
      <w:pPr>
        <w:tabs>
          <w:tab w:val="num" w:pos="5760"/>
        </w:tabs>
        <w:ind w:left="5760" w:hanging="360"/>
      </w:pPr>
      <w:rPr>
        <w:rFonts w:ascii="Wingdings" w:hAnsi="Wingdings" w:hint="default"/>
      </w:rPr>
    </w:lvl>
    <w:lvl w:ilvl="8" w:tplc="CF4ACB8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8C7DD8"/>
    <w:multiLevelType w:val="hybridMultilevel"/>
    <w:tmpl w:val="2A461492"/>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960052"/>
    <w:multiLevelType w:val="hybridMultilevel"/>
    <w:tmpl w:val="286E8D1E"/>
    <w:lvl w:ilvl="0" w:tplc="608C30FA">
      <w:start w:val="1"/>
      <w:numFmt w:val="bullet"/>
      <w:lvlText w:val=""/>
      <w:lvlJc w:val="left"/>
      <w:pPr>
        <w:tabs>
          <w:tab w:val="num" w:pos="720"/>
        </w:tabs>
        <w:ind w:left="720" w:hanging="360"/>
      </w:pPr>
      <w:rPr>
        <w:rFonts w:ascii="Wingdings" w:hAnsi="Wingdings" w:hint="default"/>
      </w:rPr>
    </w:lvl>
    <w:lvl w:ilvl="1" w:tplc="4FB4064C" w:tentative="1">
      <w:start w:val="1"/>
      <w:numFmt w:val="bullet"/>
      <w:lvlText w:val=""/>
      <w:lvlJc w:val="left"/>
      <w:pPr>
        <w:tabs>
          <w:tab w:val="num" w:pos="1440"/>
        </w:tabs>
        <w:ind w:left="1440" w:hanging="360"/>
      </w:pPr>
      <w:rPr>
        <w:rFonts w:ascii="Wingdings" w:hAnsi="Wingdings" w:hint="default"/>
      </w:rPr>
    </w:lvl>
    <w:lvl w:ilvl="2" w:tplc="CE7275E2" w:tentative="1">
      <w:start w:val="1"/>
      <w:numFmt w:val="bullet"/>
      <w:lvlText w:val=""/>
      <w:lvlJc w:val="left"/>
      <w:pPr>
        <w:tabs>
          <w:tab w:val="num" w:pos="2160"/>
        </w:tabs>
        <w:ind w:left="2160" w:hanging="360"/>
      </w:pPr>
      <w:rPr>
        <w:rFonts w:ascii="Wingdings" w:hAnsi="Wingdings" w:hint="default"/>
      </w:rPr>
    </w:lvl>
    <w:lvl w:ilvl="3" w:tplc="DAC69974" w:tentative="1">
      <w:start w:val="1"/>
      <w:numFmt w:val="bullet"/>
      <w:lvlText w:val=""/>
      <w:lvlJc w:val="left"/>
      <w:pPr>
        <w:tabs>
          <w:tab w:val="num" w:pos="2880"/>
        </w:tabs>
        <w:ind w:left="2880" w:hanging="360"/>
      </w:pPr>
      <w:rPr>
        <w:rFonts w:ascii="Wingdings" w:hAnsi="Wingdings" w:hint="default"/>
      </w:rPr>
    </w:lvl>
    <w:lvl w:ilvl="4" w:tplc="79D0974E" w:tentative="1">
      <w:start w:val="1"/>
      <w:numFmt w:val="bullet"/>
      <w:lvlText w:val=""/>
      <w:lvlJc w:val="left"/>
      <w:pPr>
        <w:tabs>
          <w:tab w:val="num" w:pos="3600"/>
        </w:tabs>
        <w:ind w:left="3600" w:hanging="360"/>
      </w:pPr>
      <w:rPr>
        <w:rFonts w:ascii="Wingdings" w:hAnsi="Wingdings" w:hint="default"/>
      </w:rPr>
    </w:lvl>
    <w:lvl w:ilvl="5" w:tplc="F57E7384" w:tentative="1">
      <w:start w:val="1"/>
      <w:numFmt w:val="bullet"/>
      <w:lvlText w:val=""/>
      <w:lvlJc w:val="left"/>
      <w:pPr>
        <w:tabs>
          <w:tab w:val="num" w:pos="4320"/>
        </w:tabs>
        <w:ind w:left="4320" w:hanging="360"/>
      </w:pPr>
      <w:rPr>
        <w:rFonts w:ascii="Wingdings" w:hAnsi="Wingdings" w:hint="default"/>
      </w:rPr>
    </w:lvl>
    <w:lvl w:ilvl="6" w:tplc="13142E66" w:tentative="1">
      <w:start w:val="1"/>
      <w:numFmt w:val="bullet"/>
      <w:lvlText w:val=""/>
      <w:lvlJc w:val="left"/>
      <w:pPr>
        <w:tabs>
          <w:tab w:val="num" w:pos="5040"/>
        </w:tabs>
        <w:ind w:left="5040" w:hanging="360"/>
      </w:pPr>
      <w:rPr>
        <w:rFonts w:ascii="Wingdings" w:hAnsi="Wingdings" w:hint="default"/>
      </w:rPr>
    </w:lvl>
    <w:lvl w:ilvl="7" w:tplc="43E2A94A" w:tentative="1">
      <w:start w:val="1"/>
      <w:numFmt w:val="bullet"/>
      <w:lvlText w:val=""/>
      <w:lvlJc w:val="left"/>
      <w:pPr>
        <w:tabs>
          <w:tab w:val="num" w:pos="5760"/>
        </w:tabs>
        <w:ind w:left="5760" w:hanging="360"/>
      </w:pPr>
      <w:rPr>
        <w:rFonts w:ascii="Wingdings" w:hAnsi="Wingdings" w:hint="default"/>
      </w:rPr>
    </w:lvl>
    <w:lvl w:ilvl="8" w:tplc="FC02757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BE7B58"/>
    <w:multiLevelType w:val="hybridMultilevel"/>
    <w:tmpl w:val="61A46A1A"/>
    <w:lvl w:ilvl="0" w:tplc="C4F0E47C">
      <w:start w:val="1"/>
      <w:numFmt w:val="bullet"/>
      <w:lvlText w:val=""/>
      <w:lvlJc w:val="left"/>
      <w:pPr>
        <w:tabs>
          <w:tab w:val="num" w:pos="720"/>
        </w:tabs>
        <w:ind w:left="720" w:hanging="360"/>
      </w:pPr>
      <w:rPr>
        <w:rFonts w:ascii="Wingdings" w:hAnsi="Wingdings" w:hint="default"/>
      </w:rPr>
    </w:lvl>
    <w:lvl w:ilvl="1" w:tplc="2AA09F2C" w:tentative="1">
      <w:start w:val="1"/>
      <w:numFmt w:val="bullet"/>
      <w:lvlText w:val=""/>
      <w:lvlJc w:val="left"/>
      <w:pPr>
        <w:tabs>
          <w:tab w:val="num" w:pos="1440"/>
        </w:tabs>
        <w:ind w:left="1440" w:hanging="360"/>
      </w:pPr>
      <w:rPr>
        <w:rFonts w:ascii="Wingdings" w:hAnsi="Wingdings" w:hint="default"/>
      </w:rPr>
    </w:lvl>
    <w:lvl w:ilvl="2" w:tplc="CD1AE9D2" w:tentative="1">
      <w:start w:val="1"/>
      <w:numFmt w:val="bullet"/>
      <w:lvlText w:val=""/>
      <w:lvlJc w:val="left"/>
      <w:pPr>
        <w:tabs>
          <w:tab w:val="num" w:pos="2160"/>
        </w:tabs>
        <w:ind w:left="2160" w:hanging="360"/>
      </w:pPr>
      <w:rPr>
        <w:rFonts w:ascii="Wingdings" w:hAnsi="Wingdings" w:hint="default"/>
      </w:rPr>
    </w:lvl>
    <w:lvl w:ilvl="3" w:tplc="D79AE39A" w:tentative="1">
      <w:start w:val="1"/>
      <w:numFmt w:val="bullet"/>
      <w:lvlText w:val=""/>
      <w:lvlJc w:val="left"/>
      <w:pPr>
        <w:tabs>
          <w:tab w:val="num" w:pos="2880"/>
        </w:tabs>
        <w:ind w:left="2880" w:hanging="360"/>
      </w:pPr>
      <w:rPr>
        <w:rFonts w:ascii="Wingdings" w:hAnsi="Wingdings" w:hint="default"/>
      </w:rPr>
    </w:lvl>
    <w:lvl w:ilvl="4" w:tplc="3D7E60C0" w:tentative="1">
      <w:start w:val="1"/>
      <w:numFmt w:val="bullet"/>
      <w:lvlText w:val=""/>
      <w:lvlJc w:val="left"/>
      <w:pPr>
        <w:tabs>
          <w:tab w:val="num" w:pos="3600"/>
        </w:tabs>
        <w:ind w:left="3600" w:hanging="360"/>
      </w:pPr>
      <w:rPr>
        <w:rFonts w:ascii="Wingdings" w:hAnsi="Wingdings" w:hint="default"/>
      </w:rPr>
    </w:lvl>
    <w:lvl w:ilvl="5" w:tplc="29D8B6BE" w:tentative="1">
      <w:start w:val="1"/>
      <w:numFmt w:val="bullet"/>
      <w:lvlText w:val=""/>
      <w:lvlJc w:val="left"/>
      <w:pPr>
        <w:tabs>
          <w:tab w:val="num" w:pos="4320"/>
        </w:tabs>
        <w:ind w:left="4320" w:hanging="360"/>
      </w:pPr>
      <w:rPr>
        <w:rFonts w:ascii="Wingdings" w:hAnsi="Wingdings" w:hint="default"/>
      </w:rPr>
    </w:lvl>
    <w:lvl w:ilvl="6" w:tplc="2D0EDAEE" w:tentative="1">
      <w:start w:val="1"/>
      <w:numFmt w:val="bullet"/>
      <w:lvlText w:val=""/>
      <w:lvlJc w:val="left"/>
      <w:pPr>
        <w:tabs>
          <w:tab w:val="num" w:pos="5040"/>
        </w:tabs>
        <w:ind w:left="5040" w:hanging="360"/>
      </w:pPr>
      <w:rPr>
        <w:rFonts w:ascii="Wingdings" w:hAnsi="Wingdings" w:hint="default"/>
      </w:rPr>
    </w:lvl>
    <w:lvl w:ilvl="7" w:tplc="7A1C290A" w:tentative="1">
      <w:start w:val="1"/>
      <w:numFmt w:val="bullet"/>
      <w:lvlText w:val=""/>
      <w:lvlJc w:val="left"/>
      <w:pPr>
        <w:tabs>
          <w:tab w:val="num" w:pos="5760"/>
        </w:tabs>
        <w:ind w:left="5760" w:hanging="360"/>
      </w:pPr>
      <w:rPr>
        <w:rFonts w:ascii="Wingdings" w:hAnsi="Wingdings" w:hint="default"/>
      </w:rPr>
    </w:lvl>
    <w:lvl w:ilvl="8" w:tplc="E0243F7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D55A89"/>
    <w:multiLevelType w:val="hybridMultilevel"/>
    <w:tmpl w:val="F6E43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9D66D4"/>
    <w:multiLevelType w:val="hybridMultilevel"/>
    <w:tmpl w:val="301CEBC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887689"/>
    <w:multiLevelType w:val="hybridMultilevel"/>
    <w:tmpl w:val="8258D6A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6575D6"/>
    <w:multiLevelType w:val="hybridMultilevel"/>
    <w:tmpl w:val="E59AEBF2"/>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847968"/>
    <w:multiLevelType w:val="hybridMultilevel"/>
    <w:tmpl w:val="D1BA60D2"/>
    <w:lvl w:ilvl="0" w:tplc="D4A085CC">
      <w:start w:val="1"/>
      <w:numFmt w:val="bullet"/>
      <w:lvlText w:val="•"/>
      <w:lvlJc w:val="left"/>
      <w:pPr>
        <w:tabs>
          <w:tab w:val="num" w:pos="720"/>
        </w:tabs>
        <w:ind w:left="720" w:hanging="360"/>
      </w:pPr>
      <w:rPr>
        <w:rFonts w:ascii="Arial" w:hAnsi="Arial" w:hint="default"/>
      </w:rPr>
    </w:lvl>
    <w:lvl w:ilvl="1" w:tplc="4F4A4EF0" w:tentative="1">
      <w:start w:val="1"/>
      <w:numFmt w:val="bullet"/>
      <w:lvlText w:val="•"/>
      <w:lvlJc w:val="left"/>
      <w:pPr>
        <w:tabs>
          <w:tab w:val="num" w:pos="1440"/>
        </w:tabs>
        <w:ind w:left="1440" w:hanging="360"/>
      </w:pPr>
      <w:rPr>
        <w:rFonts w:ascii="Arial" w:hAnsi="Arial" w:hint="default"/>
      </w:rPr>
    </w:lvl>
    <w:lvl w:ilvl="2" w:tplc="C630D7E4" w:tentative="1">
      <w:start w:val="1"/>
      <w:numFmt w:val="bullet"/>
      <w:lvlText w:val="•"/>
      <w:lvlJc w:val="left"/>
      <w:pPr>
        <w:tabs>
          <w:tab w:val="num" w:pos="2160"/>
        </w:tabs>
        <w:ind w:left="2160" w:hanging="360"/>
      </w:pPr>
      <w:rPr>
        <w:rFonts w:ascii="Arial" w:hAnsi="Arial" w:hint="default"/>
      </w:rPr>
    </w:lvl>
    <w:lvl w:ilvl="3" w:tplc="D0E474DA" w:tentative="1">
      <w:start w:val="1"/>
      <w:numFmt w:val="bullet"/>
      <w:lvlText w:val="•"/>
      <w:lvlJc w:val="left"/>
      <w:pPr>
        <w:tabs>
          <w:tab w:val="num" w:pos="2880"/>
        </w:tabs>
        <w:ind w:left="2880" w:hanging="360"/>
      </w:pPr>
      <w:rPr>
        <w:rFonts w:ascii="Arial" w:hAnsi="Arial" w:hint="default"/>
      </w:rPr>
    </w:lvl>
    <w:lvl w:ilvl="4" w:tplc="6AA4A5E6" w:tentative="1">
      <w:start w:val="1"/>
      <w:numFmt w:val="bullet"/>
      <w:lvlText w:val="•"/>
      <w:lvlJc w:val="left"/>
      <w:pPr>
        <w:tabs>
          <w:tab w:val="num" w:pos="3600"/>
        </w:tabs>
        <w:ind w:left="3600" w:hanging="360"/>
      </w:pPr>
      <w:rPr>
        <w:rFonts w:ascii="Arial" w:hAnsi="Arial" w:hint="default"/>
      </w:rPr>
    </w:lvl>
    <w:lvl w:ilvl="5" w:tplc="192C2172" w:tentative="1">
      <w:start w:val="1"/>
      <w:numFmt w:val="bullet"/>
      <w:lvlText w:val="•"/>
      <w:lvlJc w:val="left"/>
      <w:pPr>
        <w:tabs>
          <w:tab w:val="num" w:pos="4320"/>
        </w:tabs>
        <w:ind w:left="4320" w:hanging="360"/>
      </w:pPr>
      <w:rPr>
        <w:rFonts w:ascii="Arial" w:hAnsi="Arial" w:hint="default"/>
      </w:rPr>
    </w:lvl>
    <w:lvl w:ilvl="6" w:tplc="70E6C222" w:tentative="1">
      <w:start w:val="1"/>
      <w:numFmt w:val="bullet"/>
      <w:lvlText w:val="•"/>
      <w:lvlJc w:val="left"/>
      <w:pPr>
        <w:tabs>
          <w:tab w:val="num" w:pos="5040"/>
        </w:tabs>
        <w:ind w:left="5040" w:hanging="360"/>
      </w:pPr>
      <w:rPr>
        <w:rFonts w:ascii="Arial" w:hAnsi="Arial" w:hint="default"/>
      </w:rPr>
    </w:lvl>
    <w:lvl w:ilvl="7" w:tplc="066CB552" w:tentative="1">
      <w:start w:val="1"/>
      <w:numFmt w:val="bullet"/>
      <w:lvlText w:val="•"/>
      <w:lvlJc w:val="left"/>
      <w:pPr>
        <w:tabs>
          <w:tab w:val="num" w:pos="5760"/>
        </w:tabs>
        <w:ind w:left="5760" w:hanging="360"/>
      </w:pPr>
      <w:rPr>
        <w:rFonts w:ascii="Arial" w:hAnsi="Arial" w:hint="default"/>
      </w:rPr>
    </w:lvl>
    <w:lvl w:ilvl="8" w:tplc="9774ECE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A9258DF"/>
    <w:multiLevelType w:val="hybridMultilevel"/>
    <w:tmpl w:val="5E6E064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AF12BE0"/>
    <w:multiLevelType w:val="hybridMultilevel"/>
    <w:tmpl w:val="C96A6B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D6669DD"/>
    <w:multiLevelType w:val="hybridMultilevel"/>
    <w:tmpl w:val="76EE22E6"/>
    <w:lvl w:ilvl="0" w:tplc="1D4AEC7C">
      <w:start w:val="1"/>
      <w:numFmt w:val="bullet"/>
      <w:lvlText w:val=""/>
      <w:lvlJc w:val="left"/>
      <w:pPr>
        <w:ind w:left="399" w:hanging="360"/>
      </w:pPr>
      <w:rPr>
        <w:rFonts w:ascii="Wingdings" w:hAnsi="Wingdings" w:hint="default"/>
        <w:color w:val="auto"/>
      </w:rPr>
    </w:lvl>
    <w:lvl w:ilvl="1" w:tplc="04090003" w:tentative="1">
      <w:start w:val="1"/>
      <w:numFmt w:val="bullet"/>
      <w:lvlText w:val="o"/>
      <w:lvlJc w:val="left"/>
      <w:pPr>
        <w:ind w:left="1119" w:hanging="360"/>
      </w:pPr>
      <w:rPr>
        <w:rFonts w:ascii="Courier New" w:hAnsi="Courier New" w:hint="default"/>
      </w:rPr>
    </w:lvl>
    <w:lvl w:ilvl="2" w:tplc="04090005" w:tentative="1">
      <w:start w:val="1"/>
      <w:numFmt w:val="bullet"/>
      <w:lvlText w:val=""/>
      <w:lvlJc w:val="left"/>
      <w:pPr>
        <w:ind w:left="1839" w:hanging="360"/>
      </w:pPr>
      <w:rPr>
        <w:rFonts w:ascii="Wingdings" w:hAnsi="Wingdings" w:hint="default"/>
      </w:rPr>
    </w:lvl>
    <w:lvl w:ilvl="3" w:tplc="04090001" w:tentative="1">
      <w:start w:val="1"/>
      <w:numFmt w:val="bullet"/>
      <w:lvlText w:val=""/>
      <w:lvlJc w:val="left"/>
      <w:pPr>
        <w:ind w:left="2559" w:hanging="360"/>
      </w:pPr>
      <w:rPr>
        <w:rFonts w:ascii="Symbol" w:hAnsi="Symbol" w:hint="default"/>
      </w:rPr>
    </w:lvl>
    <w:lvl w:ilvl="4" w:tplc="04090003" w:tentative="1">
      <w:start w:val="1"/>
      <w:numFmt w:val="bullet"/>
      <w:lvlText w:val="o"/>
      <w:lvlJc w:val="left"/>
      <w:pPr>
        <w:ind w:left="3279" w:hanging="360"/>
      </w:pPr>
      <w:rPr>
        <w:rFonts w:ascii="Courier New" w:hAnsi="Courier New" w:hint="default"/>
      </w:rPr>
    </w:lvl>
    <w:lvl w:ilvl="5" w:tplc="04090005" w:tentative="1">
      <w:start w:val="1"/>
      <w:numFmt w:val="bullet"/>
      <w:lvlText w:val=""/>
      <w:lvlJc w:val="left"/>
      <w:pPr>
        <w:ind w:left="3999" w:hanging="360"/>
      </w:pPr>
      <w:rPr>
        <w:rFonts w:ascii="Wingdings" w:hAnsi="Wingdings" w:hint="default"/>
      </w:rPr>
    </w:lvl>
    <w:lvl w:ilvl="6" w:tplc="04090001" w:tentative="1">
      <w:start w:val="1"/>
      <w:numFmt w:val="bullet"/>
      <w:lvlText w:val=""/>
      <w:lvlJc w:val="left"/>
      <w:pPr>
        <w:ind w:left="4719" w:hanging="360"/>
      </w:pPr>
      <w:rPr>
        <w:rFonts w:ascii="Symbol" w:hAnsi="Symbol" w:hint="default"/>
      </w:rPr>
    </w:lvl>
    <w:lvl w:ilvl="7" w:tplc="04090003" w:tentative="1">
      <w:start w:val="1"/>
      <w:numFmt w:val="bullet"/>
      <w:lvlText w:val="o"/>
      <w:lvlJc w:val="left"/>
      <w:pPr>
        <w:ind w:left="5439" w:hanging="360"/>
      </w:pPr>
      <w:rPr>
        <w:rFonts w:ascii="Courier New" w:hAnsi="Courier New" w:hint="default"/>
      </w:rPr>
    </w:lvl>
    <w:lvl w:ilvl="8" w:tplc="04090005" w:tentative="1">
      <w:start w:val="1"/>
      <w:numFmt w:val="bullet"/>
      <w:lvlText w:val=""/>
      <w:lvlJc w:val="left"/>
      <w:pPr>
        <w:ind w:left="6159" w:hanging="360"/>
      </w:pPr>
      <w:rPr>
        <w:rFonts w:ascii="Wingdings" w:hAnsi="Wingdings" w:hint="default"/>
      </w:rPr>
    </w:lvl>
  </w:abstractNum>
  <w:abstractNum w:abstractNumId="20" w15:restartNumberingAfterBreak="0">
    <w:nsid w:val="2EBF02F9"/>
    <w:multiLevelType w:val="hybridMultilevel"/>
    <w:tmpl w:val="5A4EC2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4C36016"/>
    <w:multiLevelType w:val="hybridMultilevel"/>
    <w:tmpl w:val="0194FC28"/>
    <w:lvl w:ilvl="0" w:tplc="480EC2FA">
      <w:start w:val="1"/>
      <w:numFmt w:val="bullet"/>
      <w:lvlText w:val="•"/>
      <w:lvlJc w:val="left"/>
      <w:pPr>
        <w:tabs>
          <w:tab w:val="num" w:pos="720"/>
        </w:tabs>
        <w:ind w:left="720" w:hanging="360"/>
      </w:pPr>
      <w:rPr>
        <w:rFonts w:ascii="Arial" w:hAnsi="Arial" w:hint="default"/>
      </w:rPr>
    </w:lvl>
    <w:lvl w:ilvl="1" w:tplc="81122208" w:tentative="1">
      <w:start w:val="1"/>
      <w:numFmt w:val="bullet"/>
      <w:lvlText w:val="•"/>
      <w:lvlJc w:val="left"/>
      <w:pPr>
        <w:tabs>
          <w:tab w:val="num" w:pos="1440"/>
        </w:tabs>
        <w:ind w:left="1440" w:hanging="360"/>
      </w:pPr>
      <w:rPr>
        <w:rFonts w:ascii="Arial" w:hAnsi="Arial" w:hint="default"/>
      </w:rPr>
    </w:lvl>
    <w:lvl w:ilvl="2" w:tplc="E1A64A8A" w:tentative="1">
      <w:start w:val="1"/>
      <w:numFmt w:val="bullet"/>
      <w:lvlText w:val="•"/>
      <w:lvlJc w:val="left"/>
      <w:pPr>
        <w:tabs>
          <w:tab w:val="num" w:pos="2160"/>
        </w:tabs>
        <w:ind w:left="2160" w:hanging="360"/>
      </w:pPr>
      <w:rPr>
        <w:rFonts w:ascii="Arial" w:hAnsi="Arial" w:hint="default"/>
      </w:rPr>
    </w:lvl>
    <w:lvl w:ilvl="3" w:tplc="E91430CE" w:tentative="1">
      <w:start w:val="1"/>
      <w:numFmt w:val="bullet"/>
      <w:lvlText w:val="•"/>
      <w:lvlJc w:val="left"/>
      <w:pPr>
        <w:tabs>
          <w:tab w:val="num" w:pos="2880"/>
        </w:tabs>
        <w:ind w:left="2880" w:hanging="360"/>
      </w:pPr>
      <w:rPr>
        <w:rFonts w:ascii="Arial" w:hAnsi="Arial" w:hint="default"/>
      </w:rPr>
    </w:lvl>
    <w:lvl w:ilvl="4" w:tplc="9686102C" w:tentative="1">
      <w:start w:val="1"/>
      <w:numFmt w:val="bullet"/>
      <w:lvlText w:val="•"/>
      <w:lvlJc w:val="left"/>
      <w:pPr>
        <w:tabs>
          <w:tab w:val="num" w:pos="3600"/>
        </w:tabs>
        <w:ind w:left="3600" w:hanging="360"/>
      </w:pPr>
      <w:rPr>
        <w:rFonts w:ascii="Arial" w:hAnsi="Arial" w:hint="default"/>
      </w:rPr>
    </w:lvl>
    <w:lvl w:ilvl="5" w:tplc="DACA31FA" w:tentative="1">
      <w:start w:val="1"/>
      <w:numFmt w:val="bullet"/>
      <w:lvlText w:val="•"/>
      <w:lvlJc w:val="left"/>
      <w:pPr>
        <w:tabs>
          <w:tab w:val="num" w:pos="4320"/>
        </w:tabs>
        <w:ind w:left="4320" w:hanging="360"/>
      </w:pPr>
      <w:rPr>
        <w:rFonts w:ascii="Arial" w:hAnsi="Arial" w:hint="default"/>
      </w:rPr>
    </w:lvl>
    <w:lvl w:ilvl="6" w:tplc="9882412E" w:tentative="1">
      <w:start w:val="1"/>
      <w:numFmt w:val="bullet"/>
      <w:lvlText w:val="•"/>
      <w:lvlJc w:val="left"/>
      <w:pPr>
        <w:tabs>
          <w:tab w:val="num" w:pos="5040"/>
        </w:tabs>
        <w:ind w:left="5040" w:hanging="360"/>
      </w:pPr>
      <w:rPr>
        <w:rFonts w:ascii="Arial" w:hAnsi="Arial" w:hint="default"/>
      </w:rPr>
    </w:lvl>
    <w:lvl w:ilvl="7" w:tplc="FA28742E" w:tentative="1">
      <w:start w:val="1"/>
      <w:numFmt w:val="bullet"/>
      <w:lvlText w:val="•"/>
      <w:lvlJc w:val="left"/>
      <w:pPr>
        <w:tabs>
          <w:tab w:val="num" w:pos="5760"/>
        </w:tabs>
        <w:ind w:left="5760" w:hanging="360"/>
      </w:pPr>
      <w:rPr>
        <w:rFonts w:ascii="Arial" w:hAnsi="Arial" w:hint="default"/>
      </w:rPr>
    </w:lvl>
    <w:lvl w:ilvl="8" w:tplc="9E6AEC6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6EC495B"/>
    <w:multiLevelType w:val="hybridMultilevel"/>
    <w:tmpl w:val="7CAC4DB4"/>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BE09FE"/>
    <w:multiLevelType w:val="hybridMultilevel"/>
    <w:tmpl w:val="F4F03682"/>
    <w:lvl w:ilvl="0" w:tplc="82EABCD6">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4" w15:restartNumberingAfterBreak="0">
    <w:nsid w:val="3ABB6200"/>
    <w:multiLevelType w:val="hybridMultilevel"/>
    <w:tmpl w:val="F69AFAFC"/>
    <w:lvl w:ilvl="0" w:tplc="23D06DCE">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DF3E66"/>
    <w:multiLevelType w:val="hybridMultilevel"/>
    <w:tmpl w:val="01CA156E"/>
    <w:lvl w:ilvl="0" w:tplc="23D06DCE">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F8D3D4C"/>
    <w:multiLevelType w:val="hybridMultilevel"/>
    <w:tmpl w:val="8A6E1024"/>
    <w:lvl w:ilvl="0" w:tplc="A9549C36">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5D74BE"/>
    <w:multiLevelType w:val="hybridMultilevel"/>
    <w:tmpl w:val="E4F65B1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4565B6B"/>
    <w:multiLevelType w:val="hybridMultilevel"/>
    <w:tmpl w:val="A6A6CDFC"/>
    <w:lvl w:ilvl="0" w:tplc="D1206C4A">
      <w:start w:val="1"/>
      <w:numFmt w:val="bullet"/>
      <w:lvlText w:val=""/>
      <w:lvlJc w:val="left"/>
      <w:pPr>
        <w:tabs>
          <w:tab w:val="num" w:pos="720"/>
        </w:tabs>
        <w:ind w:left="720" w:hanging="360"/>
      </w:pPr>
      <w:rPr>
        <w:rFonts w:ascii="Wingdings" w:hAnsi="Wingdings" w:hint="default"/>
      </w:rPr>
    </w:lvl>
    <w:lvl w:ilvl="1" w:tplc="E52EB2C4" w:tentative="1">
      <w:start w:val="1"/>
      <w:numFmt w:val="bullet"/>
      <w:lvlText w:val=""/>
      <w:lvlJc w:val="left"/>
      <w:pPr>
        <w:tabs>
          <w:tab w:val="num" w:pos="1440"/>
        </w:tabs>
        <w:ind w:left="1440" w:hanging="360"/>
      </w:pPr>
      <w:rPr>
        <w:rFonts w:ascii="Wingdings" w:hAnsi="Wingdings" w:hint="default"/>
      </w:rPr>
    </w:lvl>
    <w:lvl w:ilvl="2" w:tplc="AEA09B5C" w:tentative="1">
      <w:start w:val="1"/>
      <w:numFmt w:val="bullet"/>
      <w:lvlText w:val=""/>
      <w:lvlJc w:val="left"/>
      <w:pPr>
        <w:tabs>
          <w:tab w:val="num" w:pos="2160"/>
        </w:tabs>
        <w:ind w:left="2160" w:hanging="360"/>
      </w:pPr>
      <w:rPr>
        <w:rFonts w:ascii="Wingdings" w:hAnsi="Wingdings" w:hint="default"/>
      </w:rPr>
    </w:lvl>
    <w:lvl w:ilvl="3" w:tplc="98300612" w:tentative="1">
      <w:start w:val="1"/>
      <w:numFmt w:val="bullet"/>
      <w:lvlText w:val=""/>
      <w:lvlJc w:val="left"/>
      <w:pPr>
        <w:tabs>
          <w:tab w:val="num" w:pos="2880"/>
        </w:tabs>
        <w:ind w:left="2880" w:hanging="360"/>
      </w:pPr>
      <w:rPr>
        <w:rFonts w:ascii="Wingdings" w:hAnsi="Wingdings" w:hint="default"/>
      </w:rPr>
    </w:lvl>
    <w:lvl w:ilvl="4" w:tplc="5B6A5F78" w:tentative="1">
      <w:start w:val="1"/>
      <w:numFmt w:val="bullet"/>
      <w:lvlText w:val=""/>
      <w:lvlJc w:val="left"/>
      <w:pPr>
        <w:tabs>
          <w:tab w:val="num" w:pos="3600"/>
        </w:tabs>
        <w:ind w:left="3600" w:hanging="360"/>
      </w:pPr>
      <w:rPr>
        <w:rFonts w:ascii="Wingdings" w:hAnsi="Wingdings" w:hint="default"/>
      </w:rPr>
    </w:lvl>
    <w:lvl w:ilvl="5" w:tplc="0E6A3D68" w:tentative="1">
      <w:start w:val="1"/>
      <w:numFmt w:val="bullet"/>
      <w:lvlText w:val=""/>
      <w:lvlJc w:val="left"/>
      <w:pPr>
        <w:tabs>
          <w:tab w:val="num" w:pos="4320"/>
        </w:tabs>
        <w:ind w:left="4320" w:hanging="360"/>
      </w:pPr>
      <w:rPr>
        <w:rFonts w:ascii="Wingdings" w:hAnsi="Wingdings" w:hint="default"/>
      </w:rPr>
    </w:lvl>
    <w:lvl w:ilvl="6" w:tplc="4754E242" w:tentative="1">
      <w:start w:val="1"/>
      <w:numFmt w:val="bullet"/>
      <w:lvlText w:val=""/>
      <w:lvlJc w:val="left"/>
      <w:pPr>
        <w:tabs>
          <w:tab w:val="num" w:pos="5040"/>
        </w:tabs>
        <w:ind w:left="5040" w:hanging="360"/>
      </w:pPr>
      <w:rPr>
        <w:rFonts w:ascii="Wingdings" w:hAnsi="Wingdings" w:hint="default"/>
      </w:rPr>
    </w:lvl>
    <w:lvl w:ilvl="7" w:tplc="9DF421F8" w:tentative="1">
      <w:start w:val="1"/>
      <w:numFmt w:val="bullet"/>
      <w:lvlText w:val=""/>
      <w:lvlJc w:val="left"/>
      <w:pPr>
        <w:tabs>
          <w:tab w:val="num" w:pos="5760"/>
        </w:tabs>
        <w:ind w:left="5760" w:hanging="360"/>
      </w:pPr>
      <w:rPr>
        <w:rFonts w:ascii="Wingdings" w:hAnsi="Wingdings" w:hint="default"/>
      </w:rPr>
    </w:lvl>
    <w:lvl w:ilvl="8" w:tplc="92E842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D8566B"/>
    <w:multiLevelType w:val="hybridMultilevel"/>
    <w:tmpl w:val="3402C07A"/>
    <w:lvl w:ilvl="0" w:tplc="A678F0EA">
      <w:start w:val="1"/>
      <w:numFmt w:val="bullet"/>
      <w:lvlText w:val=""/>
      <w:lvlJc w:val="left"/>
      <w:pPr>
        <w:tabs>
          <w:tab w:val="num" w:pos="720"/>
        </w:tabs>
        <w:ind w:left="720" w:hanging="360"/>
      </w:pPr>
      <w:rPr>
        <w:rFonts w:ascii="Wingdings" w:hAnsi="Wingdings" w:hint="default"/>
      </w:rPr>
    </w:lvl>
    <w:lvl w:ilvl="1" w:tplc="07BC38FC" w:tentative="1">
      <w:start w:val="1"/>
      <w:numFmt w:val="bullet"/>
      <w:lvlText w:val=""/>
      <w:lvlJc w:val="left"/>
      <w:pPr>
        <w:tabs>
          <w:tab w:val="num" w:pos="1440"/>
        </w:tabs>
        <w:ind w:left="1440" w:hanging="360"/>
      </w:pPr>
      <w:rPr>
        <w:rFonts w:ascii="Wingdings" w:hAnsi="Wingdings" w:hint="default"/>
      </w:rPr>
    </w:lvl>
    <w:lvl w:ilvl="2" w:tplc="84728994" w:tentative="1">
      <w:start w:val="1"/>
      <w:numFmt w:val="bullet"/>
      <w:lvlText w:val=""/>
      <w:lvlJc w:val="left"/>
      <w:pPr>
        <w:tabs>
          <w:tab w:val="num" w:pos="2160"/>
        </w:tabs>
        <w:ind w:left="2160" w:hanging="360"/>
      </w:pPr>
      <w:rPr>
        <w:rFonts w:ascii="Wingdings" w:hAnsi="Wingdings" w:hint="default"/>
      </w:rPr>
    </w:lvl>
    <w:lvl w:ilvl="3" w:tplc="5ABEC540" w:tentative="1">
      <w:start w:val="1"/>
      <w:numFmt w:val="bullet"/>
      <w:lvlText w:val=""/>
      <w:lvlJc w:val="left"/>
      <w:pPr>
        <w:tabs>
          <w:tab w:val="num" w:pos="2880"/>
        </w:tabs>
        <w:ind w:left="2880" w:hanging="360"/>
      </w:pPr>
      <w:rPr>
        <w:rFonts w:ascii="Wingdings" w:hAnsi="Wingdings" w:hint="default"/>
      </w:rPr>
    </w:lvl>
    <w:lvl w:ilvl="4" w:tplc="CFFCAF1C" w:tentative="1">
      <w:start w:val="1"/>
      <w:numFmt w:val="bullet"/>
      <w:lvlText w:val=""/>
      <w:lvlJc w:val="left"/>
      <w:pPr>
        <w:tabs>
          <w:tab w:val="num" w:pos="3600"/>
        </w:tabs>
        <w:ind w:left="3600" w:hanging="360"/>
      </w:pPr>
      <w:rPr>
        <w:rFonts w:ascii="Wingdings" w:hAnsi="Wingdings" w:hint="default"/>
      </w:rPr>
    </w:lvl>
    <w:lvl w:ilvl="5" w:tplc="3110A2FC" w:tentative="1">
      <w:start w:val="1"/>
      <w:numFmt w:val="bullet"/>
      <w:lvlText w:val=""/>
      <w:lvlJc w:val="left"/>
      <w:pPr>
        <w:tabs>
          <w:tab w:val="num" w:pos="4320"/>
        </w:tabs>
        <w:ind w:left="4320" w:hanging="360"/>
      </w:pPr>
      <w:rPr>
        <w:rFonts w:ascii="Wingdings" w:hAnsi="Wingdings" w:hint="default"/>
      </w:rPr>
    </w:lvl>
    <w:lvl w:ilvl="6" w:tplc="2FFE9004" w:tentative="1">
      <w:start w:val="1"/>
      <w:numFmt w:val="bullet"/>
      <w:lvlText w:val=""/>
      <w:lvlJc w:val="left"/>
      <w:pPr>
        <w:tabs>
          <w:tab w:val="num" w:pos="5040"/>
        </w:tabs>
        <w:ind w:left="5040" w:hanging="360"/>
      </w:pPr>
      <w:rPr>
        <w:rFonts w:ascii="Wingdings" w:hAnsi="Wingdings" w:hint="default"/>
      </w:rPr>
    </w:lvl>
    <w:lvl w:ilvl="7" w:tplc="7EFC1468" w:tentative="1">
      <w:start w:val="1"/>
      <w:numFmt w:val="bullet"/>
      <w:lvlText w:val=""/>
      <w:lvlJc w:val="left"/>
      <w:pPr>
        <w:tabs>
          <w:tab w:val="num" w:pos="5760"/>
        </w:tabs>
        <w:ind w:left="5760" w:hanging="360"/>
      </w:pPr>
      <w:rPr>
        <w:rFonts w:ascii="Wingdings" w:hAnsi="Wingdings" w:hint="default"/>
      </w:rPr>
    </w:lvl>
    <w:lvl w:ilvl="8" w:tplc="39F4961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4A24D8"/>
    <w:multiLevelType w:val="hybridMultilevel"/>
    <w:tmpl w:val="02667F60"/>
    <w:lvl w:ilvl="0" w:tplc="0409000D">
      <w:start w:val="1"/>
      <w:numFmt w:val="bullet"/>
      <w:lvlText w:val=""/>
      <w:lvlJc w:val="left"/>
      <w:pPr>
        <w:ind w:left="394" w:hanging="360"/>
      </w:pPr>
      <w:rPr>
        <w:rFonts w:ascii="Wingdings" w:hAnsi="Wingdings" w:hint="default"/>
      </w:rPr>
    </w:lvl>
    <w:lvl w:ilvl="1" w:tplc="04090003" w:tentative="1">
      <w:start w:val="1"/>
      <w:numFmt w:val="bullet"/>
      <w:lvlText w:val="o"/>
      <w:lvlJc w:val="left"/>
      <w:pPr>
        <w:ind w:left="1114" w:hanging="360"/>
      </w:pPr>
      <w:rPr>
        <w:rFonts w:ascii="Courier New" w:hAnsi="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31" w15:restartNumberingAfterBreak="0">
    <w:nsid w:val="4B6B7A6A"/>
    <w:multiLevelType w:val="hybridMultilevel"/>
    <w:tmpl w:val="2DC402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0505B07"/>
    <w:multiLevelType w:val="hybridMultilevel"/>
    <w:tmpl w:val="7A74221A"/>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720"/>
        </w:tabs>
        <w:ind w:left="72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13C3457"/>
    <w:multiLevelType w:val="hybridMultilevel"/>
    <w:tmpl w:val="F0162974"/>
    <w:lvl w:ilvl="0" w:tplc="23D06DCE">
      <w:numFmt w:val="bullet"/>
      <w:lvlText w:val="-"/>
      <w:lvlJc w:val="left"/>
      <w:pPr>
        <w:tabs>
          <w:tab w:val="num" w:pos="780"/>
        </w:tabs>
        <w:ind w:left="780" w:hanging="360"/>
      </w:pPr>
      <w:rPr>
        <w:rFonts w:ascii="Times New Roman" w:eastAsia="Times New Roman" w:hAnsi="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4" w15:restartNumberingAfterBreak="0">
    <w:nsid w:val="52095A5A"/>
    <w:multiLevelType w:val="hybridMultilevel"/>
    <w:tmpl w:val="13920918"/>
    <w:lvl w:ilvl="0" w:tplc="B49E8574">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B5E5CD7"/>
    <w:multiLevelType w:val="hybridMultilevel"/>
    <w:tmpl w:val="BD54FA3E"/>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F5E6393"/>
    <w:multiLevelType w:val="hybridMultilevel"/>
    <w:tmpl w:val="A7889848"/>
    <w:lvl w:ilvl="0" w:tplc="8FDA08EA">
      <w:numFmt w:val="bullet"/>
      <w:lvlText w:val="&gt;"/>
      <w:lvlJc w:val="left"/>
      <w:pPr>
        <w:tabs>
          <w:tab w:val="num" w:pos="927"/>
        </w:tabs>
        <w:ind w:left="907" w:hanging="340"/>
      </w:pPr>
      <w:rPr>
        <w:rFonts w:ascii="Times New Roman" w:eastAsia="Times New Roman" w:hAnsi="Times New Roman" w:hint="default"/>
      </w:rPr>
    </w:lvl>
    <w:lvl w:ilvl="1" w:tplc="118691C4">
      <w:start w:val="3"/>
      <w:numFmt w:val="bullet"/>
      <w:lvlText w:val="-"/>
      <w:lvlJc w:val="left"/>
      <w:pPr>
        <w:tabs>
          <w:tab w:val="num" w:pos="1440"/>
        </w:tabs>
        <w:ind w:left="1440" w:hanging="360"/>
      </w:pPr>
      <w:rPr>
        <w:rFonts w:ascii="Times New Roman" w:eastAsia="Times New Roman" w:hAnsi="Times New Roman" w:hint="default"/>
        <w:b/>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01F4E2A"/>
    <w:multiLevelType w:val="hybridMultilevel"/>
    <w:tmpl w:val="2244FD3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2CB56DF"/>
    <w:multiLevelType w:val="hybridMultilevel"/>
    <w:tmpl w:val="0512F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F76701"/>
    <w:multiLevelType w:val="hybridMultilevel"/>
    <w:tmpl w:val="DB32BE3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DC055C"/>
    <w:multiLevelType w:val="hybridMultilevel"/>
    <w:tmpl w:val="F022021E"/>
    <w:lvl w:ilvl="0" w:tplc="3DEE3A38">
      <w:start w:val="1"/>
      <w:numFmt w:val="upperRoman"/>
      <w:lvlText w:val="%1."/>
      <w:lvlJc w:val="left"/>
      <w:pPr>
        <w:tabs>
          <w:tab w:val="num" w:pos="1080"/>
        </w:tabs>
        <w:ind w:left="1080" w:hanging="72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9191F42"/>
    <w:multiLevelType w:val="hybridMultilevel"/>
    <w:tmpl w:val="AAA89138"/>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00C5193"/>
    <w:multiLevelType w:val="hybridMultilevel"/>
    <w:tmpl w:val="F482E3B8"/>
    <w:lvl w:ilvl="0" w:tplc="0B9CAF28">
      <w:start w:val="1"/>
      <w:numFmt w:val="upperRoman"/>
      <w:lvlText w:val="%1."/>
      <w:lvlJc w:val="left"/>
      <w:pPr>
        <w:tabs>
          <w:tab w:val="num" w:pos="1080"/>
        </w:tabs>
        <w:ind w:left="1080" w:hanging="72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45F3E94"/>
    <w:multiLevelType w:val="hybridMultilevel"/>
    <w:tmpl w:val="CB26ECFC"/>
    <w:lvl w:ilvl="0" w:tplc="201AEE90">
      <w:start w:val="1"/>
      <w:numFmt w:val="bullet"/>
      <w:lvlText w:val=""/>
      <w:lvlJc w:val="left"/>
      <w:pPr>
        <w:tabs>
          <w:tab w:val="num" w:pos="720"/>
        </w:tabs>
        <w:ind w:left="720" w:hanging="360"/>
      </w:pPr>
      <w:rPr>
        <w:rFonts w:ascii="Wingdings" w:hAnsi="Wingdings" w:hint="default"/>
      </w:rPr>
    </w:lvl>
    <w:lvl w:ilvl="1" w:tplc="CAC0AAAC" w:tentative="1">
      <w:start w:val="1"/>
      <w:numFmt w:val="bullet"/>
      <w:lvlText w:val=""/>
      <w:lvlJc w:val="left"/>
      <w:pPr>
        <w:tabs>
          <w:tab w:val="num" w:pos="1440"/>
        </w:tabs>
        <w:ind w:left="1440" w:hanging="360"/>
      </w:pPr>
      <w:rPr>
        <w:rFonts w:ascii="Wingdings" w:hAnsi="Wingdings" w:hint="default"/>
      </w:rPr>
    </w:lvl>
    <w:lvl w:ilvl="2" w:tplc="364EE116" w:tentative="1">
      <w:start w:val="1"/>
      <w:numFmt w:val="bullet"/>
      <w:lvlText w:val=""/>
      <w:lvlJc w:val="left"/>
      <w:pPr>
        <w:tabs>
          <w:tab w:val="num" w:pos="2160"/>
        </w:tabs>
        <w:ind w:left="2160" w:hanging="360"/>
      </w:pPr>
      <w:rPr>
        <w:rFonts w:ascii="Wingdings" w:hAnsi="Wingdings" w:hint="default"/>
      </w:rPr>
    </w:lvl>
    <w:lvl w:ilvl="3" w:tplc="8BEA1724" w:tentative="1">
      <w:start w:val="1"/>
      <w:numFmt w:val="bullet"/>
      <w:lvlText w:val=""/>
      <w:lvlJc w:val="left"/>
      <w:pPr>
        <w:tabs>
          <w:tab w:val="num" w:pos="2880"/>
        </w:tabs>
        <w:ind w:left="2880" w:hanging="360"/>
      </w:pPr>
      <w:rPr>
        <w:rFonts w:ascii="Wingdings" w:hAnsi="Wingdings" w:hint="default"/>
      </w:rPr>
    </w:lvl>
    <w:lvl w:ilvl="4" w:tplc="18F0FCE0" w:tentative="1">
      <w:start w:val="1"/>
      <w:numFmt w:val="bullet"/>
      <w:lvlText w:val=""/>
      <w:lvlJc w:val="left"/>
      <w:pPr>
        <w:tabs>
          <w:tab w:val="num" w:pos="3600"/>
        </w:tabs>
        <w:ind w:left="3600" w:hanging="360"/>
      </w:pPr>
      <w:rPr>
        <w:rFonts w:ascii="Wingdings" w:hAnsi="Wingdings" w:hint="default"/>
      </w:rPr>
    </w:lvl>
    <w:lvl w:ilvl="5" w:tplc="B3AE96CC" w:tentative="1">
      <w:start w:val="1"/>
      <w:numFmt w:val="bullet"/>
      <w:lvlText w:val=""/>
      <w:lvlJc w:val="left"/>
      <w:pPr>
        <w:tabs>
          <w:tab w:val="num" w:pos="4320"/>
        </w:tabs>
        <w:ind w:left="4320" w:hanging="360"/>
      </w:pPr>
      <w:rPr>
        <w:rFonts w:ascii="Wingdings" w:hAnsi="Wingdings" w:hint="default"/>
      </w:rPr>
    </w:lvl>
    <w:lvl w:ilvl="6" w:tplc="929CEAC2" w:tentative="1">
      <w:start w:val="1"/>
      <w:numFmt w:val="bullet"/>
      <w:lvlText w:val=""/>
      <w:lvlJc w:val="left"/>
      <w:pPr>
        <w:tabs>
          <w:tab w:val="num" w:pos="5040"/>
        </w:tabs>
        <w:ind w:left="5040" w:hanging="360"/>
      </w:pPr>
      <w:rPr>
        <w:rFonts w:ascii="Wingdings" w:hAnsi="Wingdings" w:hint="default"/>
      </w:rPr>
    </w:lvl>
    <w:lvl w:ilvl="7" w:tplc="9C4CAD30" w:tentative="1">
      <w:start w:val="1"/>
      <w:numFmt w:val="bullet"/>
      <w:lvlText w:val=""/>
      <w:lvlJc w:val="left"/>
      <w:pPr>
        <w:tabs>
          <w:tab w:val="num" w:pos="5760"/>
        </w:tabs>
        <w:ind w:left="5760" w:hanging="360"/>
      </w:pPr>
      <w:rPr>
        <w:rFonts w:ascii="Wingdings" w:hAnsi="Wingdings" w:hint="default"/>
      </w:rPr>
    </w:lvl>
    <w:lvl w:ilvl="8" w:tplc="7A00D5C0"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FB35F8"/>
    <w:multiLevelType w:val="hybridMultilevel"/>
    <w:tmpl w:val="756E9A28"/>
    <w:lvl w:ilvl="0" w:tplc="8E18BF0C">
      <w:start w:val="1"/>
      <w:numFmt w:val="bullet"/>
      <w:lvlText w:val=""/>
      <w:lvlJc w:val="left"/>
      <w:pPr>
        <w:tabs>
          <w:tab w:val="num" w:pos="720"/>
        </w:tabs>
        <w:ind w:left="720" w:hanging="360"/>
      </w:pPr>
      <w:rPr>
        <w:rFonts w:ascii="Wingdings" w:hAnsi="Wingdings" w:hint="default"/>
      </w:rPr>
    </w:lvl>
    <w:lvl w:ilvl="1" w:tplc="D6C60CE2" w:tentative="1">
      <w:start w:val="1"/>
      <w:numFmt w:val="bullet"/>
      <w:lvlText w:val=""/>
      <w:lvlJc w:val="left"/>
      <w:pPr>
        <w:tabs>
          <w:tab w:val="num" w:pos="1440"/>
        </w:tabs>
        <w:ind w:left="1440" w:hanging="360"/>
      </w:pPr>
      <w:rPr>
        <w:rFonts w:ascii="Wingdings" w:hAnsi="Wingdings" w:hint="default"/>
      </w:rPr>
    </w:lvl>
    <w:lvl w:ilvl="2" w:tplc="895E7B14" w:tentative="1">
      <w:start w:val="1"/>
      <w:numFmt w:val="bullet"/>
      <w:lvlText w:val=""/>
      <w:lvlJc w:val="left"/>
      <w:pPr>
        <w:tabs>
          <w:tab w:val="num" w:pos="2160"/>
        </w:tabs>
        <w:ind w:left="2160" w:hanging="360"/>
      </w:pPr>
      <w:rPr>
        <w:rFonts w:ascii="Wingdings" w:hAnsi="Wingdings" w:hint="default"/>
      </w:rPr>
    </w:lvl>
    <w:lvl w:ilvl="3" w:tplc="4830E880" w:tentative="1">
      <w:start w:val="1"/>
      <w:numFmt w:val="bullet"/>
      <w:lvlText w:val=""/>
      <w:lvlJc w:val="left"/>
      <w:pPr>
        <w:tabs>
          <w:tab w:val="num" w:pos="2880"/>
        </w:tabs>
        <w:ind w:left="2880" w:hanging="360"/>
      </w:pPr>
      <w:rPr>
        <w:rFonts w:ascii="Wingdings" w:hAnsi="Wingdings" w:hint="default"/>
      </w:rPr>
    </w:lvl>
    <w:lvl w:ilvl="4" w:tplc="382E9482" w:tentative="1">
      <w:start w:val="1"/>
      <w:numFmt w:val="bullet"/>
      <w:lvlText w:val=""/>
      <w:lvlJc w:val="left"/>
      <w:pPr>
        <w:tabs>
          <w:tab w:val="num" w:pos="3600"/>
        </w:tabs>
        <w:ind w:left="3600" w:hanging="360"/>
      </w:pPr>
      <w:rPr>
        <w:rFonts w:ascii="Wingdings" w:hAnsi="Wingdings" w:hint="default"/>
      </w:rPr>
    </w:lvl>
    <w:lvl w:ilvl="5" w:tplc="D32031AA" w:tentative="1">
      <w:start w:val="1"/>
      <w:numFmt w:val="bullet"/>
      <w:lvlText w:val=""/>
      <w:lvlJc w:val="left"/>
      <w:pPr>
        <w:tabs>
          <w:tab w:val="num" w:pos="4320"/>
        </w:tabs>
        <w:ind w:left="4320" w:hanging="360"/>
      </w:pPr>
      <w:rPr>
        <w:rFonts w:ascii="Wingdings" w:hAnsi="Wingdings" w:hint="default"/>
      </w:rPr>
    </w:lvl>
    <w:lvl w:ilvl="6" w:tplc="984AD1AE" w:tentative="1">
      <w:start w:val="1"/>
      <w:numFmt w:val="bullet"/>
      <w:lvlText w:val=""/>
      <w:lvlJc w:val="left"/>
      <w:pPr>
        <w:tabs>
          <w:tab w:val="num" w:pos="5040"/>
        </w:tabs>
        <w:ind w:left="5040" w:hanging="360"/>
      </w:pPr>
      <w:rPr>
        <w:rFonts w:ascii="Wingdings" w:hAnsi="Wingdings" w:hint="default"/>
      </w:rPr>
    </w:lvl>
    <w:lvl w:ilvl="7" w:tplc="BFDAB170" w:tentative="1">
      <w:start w:val="1"/>
      <w:numFmt w:val="bullet"/>
      <w:lvlText w:val=""/>
      <w:lvlJc w:val="left"/>
      <w:pPr>
        <w:tabs>
          <w:tab w:val="num" w:pos="5760"/>
        </w:tabs>
        <w:ind w:left="5760" w:hanging="360"/>
      </w:pPr>
      <w:rPr>
        <w:rFonts w:ascii="Wingdings" w:hAnsi="Wingdings" w:hint="default"/>
      </w:rPr>
    </w:lvl>
    <w:lvl w:ilvl="8" w:tplc="C93809D2"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E91A7F"/>
    <w:multiLevelType w:val="hybridMultilevel"/>
    <w:tmpl w:val="7A626F8A"/>
    <w:lvl w:ilvl="0" w:tplc="58E495B2">
      <w:start w:val="1"/>
      <w:numFmt w:val="bullet"/>
      <w:lvlText w:val="•"/>
      <w:lvlJc w:val="left"/>
      <w:pPr>
        <w:tabs>
          <w:tab w:val="num" w:pos="720"/>
        </w:tabs>
        <w:ind w:left="720" w:hanging="360"/>
      </w:pPr>
      <w:rPr>
        <w:rFonts w:ascii="Arial" w:hAnsi="Arial" w:hint="default"/>
      </w:rPr>
    </w:lvl>
    <w:lvl w:ilvl="1" w:tplc="6FC8BC8C" w:tentative="1">
      <w:start w:val="1"/>
      <w:numFmt w:val="bullet"/>
      <w:lvlText w:val="•"/>
      <w:lvlJc w:val="left"/>
      <w:pPr>
        <w:tabs>
          <w:tab w:val="num" w:pos="1440"/>
        </w:tabs>
        <w:ind w:left="1440" w:hanging="360"/>
      </w:pPr>
      <w:rPr>
        <w:rFonts w:ascii="Arial" w:hAnsi="Arial" w:hint="default"/>
      </w:rPr>
    </w:lvl>
    <w:lvl w:ilvl="2" w:tplc="D76860BC" w:tentative="1">
      <w:start w:val="1"/>
      <w:numFmt w:val="bullet"/>
      <w:lvlText w:val="•"/>
      <w:lvlJc w:val="left"/>
      <w:pPr>
        <w:tabs>
          <w:tab w:val="num" w:pos="2160"/>
        </w:tabs>
        <w:ind w:left="2160" w:hanging="360"/>
      </w:pPr>
      <w:rPr>
        <w:rFonts w:ascii="Arial" w:hAnsi="Arial" w:hint="default"/>
      </w:rPr>
    </w:lvl>
    <w:lvl w:ilvl="3" w:tplc="A420DDDE" w:tentative="1">
      <w:start w:val="1"/>
      <w:numFmt w:val="bullet"/>
      <w:lvlText w:val="•"/>
      <w:lvlJc w:val="left"/>
      <w:pPr>
        <w:tabs>
          <w:tab w:val="num" w:pos="2880"/>
        </w:tabs>
        <w:ind w:left="2880" w:hanging="360"/>
      </w:pPr>
      <w:rPr>
        <w:rFonts w:ascii="Arial" w:hAnsi="Arial" w:hint="default"/>
      </w:rPr>
    </w:lvl>
    <w:lvl w:ilvl="4" w:tplc="37F06462" w:tentative="1">
      <w:start w:val="1"/>
      <w:numFmt w:val="bullet"/>
      <w:lvlText w:val="•"/>
      <w:lvlJc w:val="left"/>
      <w:pPr>
        <w:tabs>
          <w:tab w:val="num" w:pos="3600"/>
        </w:tabs>
        <w:ind w:left="3600" w:hanging="360"/>
      </w:pPr>
      <w:rPr>
        <w:rFonts w:ascii="Arial" w:hAnsi="Arial" w:hint="default"/>
      </w:rPr>
    </w:lvl>
    <w:lvl w:ilvl="5" w:tplc="871A614A" w:tentative="1">
      <w:start w:val="1"/>
      <w:numFmt w:val="bullet"/>
      <w:lvlText w:val="•"/>
      <w:lvlJc w:val="left"/>
      <w:pPr>
        <w:tabs>
          <w:tab w:val="num" w:pos="4320"/>
        </w:tabs>
        <w:ind w:left="4320" w:hanging="360"/>
      </w:pPr>
      <w:rPr>
        <w:rFonts w:ascii="Arial" w:hAnsi="Arial" w:hint="default"/>
      </w:rPr>
    </w:lvl>
    <w:lvl w:ilvl="6" w:tplc="C20AA9F0" w:tentative="1">
      <w:start w:val="1"/>
      <w:numFmt w:val="bullet"/>
      <w:lvlText w:val="•"/>
      <w:lvlJc w:val="left"/>
      <w:pPr>
        <w:tabs>
          <w:tab w:val="num" w:pos="5040"/>
        </w:tabs>
        <w:ind w:left="5040" w:hanging="360"/>
      </w:pPr>
      <w:rPr>
        <w:rFonts w:ascii="Arial" w:hAnsi="Arial" w:hint="default"/>
      </w:rPr>
    </w:lvl>
    <w:lvl w:ilvl="7" w:tplc="033ED53C" w:tentative="1">
      <w:start w:val="1"/>
      <w:numFmt w:val="bullet"/>
      <w:lvlText w:val="•"/>
      <w:lvlJc w:val="left"/>
      <w:pPr>
        <w:tabs>
          <w:tab w:val="num" w:pos="5760"/>
        </w:tabs>
        <w:ind w:left="5760" w:hanging="360"/>
      </w:pPr>
      <w:rPr>
        <w:rFonts w:ascii="Arial" w:hAnsi="Arial" w:hint="default"/>
      </w:rPr>
    </w:lvl>
    <w:lvl w:ilvl="8" w:tplc="EE003E94"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ED74618"/>
    <w:multiLevelType w:val="hybridMultilevel"/>
    <w:tmpl w:val="BC0487FC"/>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25"/>
  </w:num>
  <w:num w:numId="3">
    <w:abstractNumId w:val="33"/>
  </w:num>
  <w:num w:numId="4">
    <w:abstractNumId w:val="11"/>
  </w:num>
  <w:num w:numId="5">
    <w:abstractNumId w:val="41"/>
  </w:num>
  <w:num w:numId="6">
    <w:abstractNumId w:val="44"/>
  </w:num>
  <w:num w:numId="7">
    <w:abstractNumId w:val="40"/>
  </w:num>
  <w:num w:numId="8">
    <w:abstractNumId w:val="13"/>
  </w:num>
  <w:num w:numId="9">
    <w:abstractNumId w:val="37"/>
  </w:num>
  <w:num w:numId="10">
    <w:abstractNumId w:val="32"/>
  </w:num>
  <w:num w:numId="11">
    <w:abstractNumId w:val="14"/>
  </w:num>
  <w:num w:numId="12">
    <w:abstractNumId w:val="42"/>
  </w:num>
  <w:num w:numId="13">
    <w:abstractNumId w:val="6"/>
  </w:num>
  <w:num w:numId="14">
    <w:abstractNumId w:val="2"/>
  </w:num>
  <w:num w:numId="15">
    <w:abstractNumId w:val="47"/>
  </w:num>
  <w:num w:numId="16">
    <w:abstractNumId w:val="43"/>
  </w:num>
  <w:num w:numId="17">
    <w:abstractNumId w:val="15"/>
  </w:num>
  <w:num w:numId="18">
    <w:abstractNumId w:val="8"/>
  </w:num>
  <w:num w:numId="19">
    <w:abstractNumId w:val="20"/>
  </w:num>
  <w:num w:numId="20">
    <w:abstractNumId w:val="36"/>
  </w:num>
  <w:num w:numId="21">
    <w:abstractNumId w:val="22"/>
  </w:num>
  <w:num w:numId="22">
    <w:abstractNumId w:val="5"/>
  </w:num>
  <w:num w:numId="23">
    <w:abstractNumId w:val="27"/>
  </w:num>
  <w:num w:numId="24">
    <w:abstractNumId w:val="17"/>
  </w:num>
  <w:num w:numId="25">
    <w:abstractNumId w:val="7"/>
  </w:num>
  <w:num w:numId="26">
    <w:abstractNumId w:val="4"/>
  </w:num>
  <w:num w:numId="27">
    <w:abstractNumId w:val="9"/>
  </w:num>
  <w:num w:numId="28">
    <w:abstractNumId w:val="39"/>
  </w:num>
  <w:num w:numId="29">
    <w:abstractNumId w:val="19"/>
  </w:num>
  <w:num w:numId="30">
    <w:abstractNumId w:val="46"/>
  </w:num>
  <w:num w:numId="31">
    <w:abstractNumId w:val="16"/>
  </w:num>
  <w:num w:numId="32">
    <w:abstractNumId w:val="23"/>
  </w:num>
  <w:num w:numId="33">
    <w:abstractNumId w:val="30"/>
  </w:num>
  <w:num w:numId="34">
    <w:abstractNumId w:val="1"/>
  </w:num>
  <w:num w:numId="35">
    <w:abstractNumId w:val="35"/>
  </w:num>
  <w:num w:numId="36">
    <w:abstractNumId w:val="38"/>
  </w:num>
  <w:num w:numId="37">
    <w:abstractNumId w:val="0"/>
  </w:num>
  <w:num w:numId="38">
    <w:abstractNumId w:val="34"/>
  </w:num>
  <w:num w:numId="39">
    <w:abstractNumId w:val="45"/>
  </w:num>
  <w:num w:numId="40">
    <w:abstractNumId w:val="3"/>
  </w:num>
  <w:num w:numId="41">
    <w:abstractNumId w:val="10"/>
  </w:num>
  <w:num w:numId="42">
    <w:abstractNumId w:val="26"/>
  </w:num>
  <w:num w:numId="43">
    <w:abstractNumId w:val="21"/>
  </w:num>
  <w:num w:numId="44">
    <w:abstractNumId w:val="28"/>
  </w:num>
  <w:num w:numId="45">
    <w:abstractNumId w:val="29"/>
  </w:num>
  <w:num w:numId="46">
    <w:abstractNumId w:val="18"/>
  </w:num>
  <w:num w:numId="47">
    <w:abstractNumId w:val="31"/>
  </w:num>
  <w:num w:numId="48">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ina Arsenjeva">
    <w15:presenceInfo w15:providerId="Windows Live" w15:userId="7cf243e6a78fbf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283"/>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6BB"/>
    <w:rsid w:val="00022250"/>
    <w:rsid w:val="0002316C"/>
    <w:rsid w:val="00024964"/>
    <w:rsid w:val="0002527E"/>
    <w:rsid w:val="00033331"/>
    <w:rsid w:val="00040A70"/>
    <w:rsid w:val="00081EE2"/>
    <w:rsid w:val="00086549"/>
    <w:rsid w:val="000A0B75"/>
    <w:rsid w:val="000A0B78"/>
    <w:rsid w:val="000A346F"/>
    <w:rsid w:val="000A780F"/>
    <w:rsid w:val="000B1483"/>
    <w:rsid w:val="000C2651"/>
    <w:rsid w:val="000C6506"/>
    <w:rsid w:val="000C6CCA"/>
    <w:rsid w:val="000D42B1"/>
    <w:rsid w:val="000D7032"/>
    <w:rsid w:val="000D7432"/>
    <w:rsid w:val="000F284D"/>
    <w:rsid w:val="00106050"/>
    <w:rsid w:val="0010663E"/>
    <w:rsid w:val="00107D7E"/>
    <w:rsid w:val="001111AD"/>
    <w:rsid w:val="0011200B"/>
    <w:rsid w:val="00120883"/>
    <w:rsid w:val="00127CB0"/>
    <w:rsid w:val="00130DAD"/>
    <w:rsid w:val="00133CA1"/>
    <w:rsid w:val="00133E3A"/>
    <w:rsid w:val="0014409C"/>
    <w:rsid w:val="00154994"/>
    <w:rsid w:val="0016067E"/>
    <w:rsid w:val="0016135F"/>
    <w:rsid w:val="001751C9"/>
    <w:rsid w:val="00182BB3"/>
    <w:rsid w:val="001872A7"/>
    <w:rsid w:val="0018795A"/>
    <w:rsid w:val="00193191"/>
    <w:rsid w:val="001B5212"/>
    <w:rsid w:val="001B7CFB"/>
    <w:rsid w:val="001C770E"/>
    <w:rsid w:val="001D747D"/>
    <w:rsid w:val="001E0633"/>
    <w:rsid w:val="001E73C9"/>
    <w:rsid w:val="002106EA"/>
    <w:rsid w:val="002320AB"/>
    <w:rsid w:val="00235CD0"/>
    <w:rsid w:val="00240BC0"/>
    <w:rsid w:val="00240D34"/>
    <w:rsid w:val="00241835"/>
    <w:rsid w:val="00246C90"/>
    <w:rsid w:val="00247368"/>
    <w:rsid w:val="00255E26"/>
    <w:rsid w:val="00262699"/>
    <w:rsid w:val="00264897"/>
    <w:rsid w:val="002675BF"/>
    <w:rsid w:val="00270564"/>
    <w:rsid w:val="00271066"/>
    <w:rsid w:val="002840BC"/>
    <w:rsid w:val="00287A03"/>
    <w:rsid w:val="002931BB"/>
    <w:rsid w:val="00296D3B"/>
    <w:rsid w:val="002A05DC"/>
    <w:rsid w:val="002A5EEE"/>
    <w:rsid w:val="002A6377"/>
    <w:rsid w:val="002B0149"/>
    <w:rsid w:val="002B3196"/>
    <w:rsid w:val="002B717D"/>
    <w:rsid w:val="002B7E95"/>
    <w:rsid w:val="002C2991"/>
    <w:rsid w:val="002C7E30"/>
    <w:rsid w:val="002E165F"/>
    <w:rsid w:val="002E4388"/>
    <w:rsid w:val="002F6C94"/>
    <w:rsid w:val="002F79AD"/>
    <w:rsid w:val="00302DAD"/>
    <w:rsid w:val="00305717"/>
    <w:rsid w:val="00307874"/>
    <w:rsid w:val="00317326"/>
    <w:rsid w:val="00320BC1"/>
    <w:rsid w:val="00336311"/>
    <w:rsid w:val="00347CF5"/>
    <w:rsid w:val="0035488F"/>
    <w:rsid w:val="00356C3D"/>
    <w:rsid w:val="0036253A"/>
    <w:rsid w:val="003631EF"/>
    <w:rsid w:val="003640D1"/>
    <w:rsid w:val="00367BDB"/>
    <w:rsid w:val="00373776"/>
    <w:rsid w:val="0038758C"/>
    <w:rsid w:val="003919F5"/>
    <w:rsid w:val="00394508"/>
    <w:rsid w:val="003A14F9"/>
    <w:rsid w:val="003A1DA1"/>
    <w:rsid w:val="003A66DA"/>
    <w:rsid w:val="003A682B"/>
    <w:rsid w:val="003B2611"/>
    <w:rsid w:val="003B35D4"/>
    <w:rsid w:val="003C5BA5"/>
    <w:rsid w:val="003C5D69"/>
    <w:rsid w:val="003C6810"/>
    <w:rsid w:val="003C7A00"/>
    <w:rsid w:val="003D0B7F"/>
    <w:rsid w:val="003D3D05"/>
    <w:rsid w:val="003D63F2"/>
    <w:rsid w:val="003D7054"/>
    <w:rsid w:val="003E0B6B"/>
    <w:rsid w:val="003E39C8"/>
    <w:rsid w:val="003E482A"/>
    <w:rsid w:val="003F14E8"/>
    <w:rsid w:val="003F7A4B"/>
    <w:rsid w:val="003F7DAE"/>
    <w:rsid w:val="00403F1E"/>
    <w:rsid w:val="00406A81"/>
    <w:rsid w:val="00413D74"/>
    <w:rsid w:val="004172A6"/>
    <w:rsid w:val="004232D0"/>
    <w:rsid w:val="0042474B"/>
    <w:rsid w:val="00425821"/>
    <w:rsid w:val="004376A1"/>
    <w:rsid w:val="00442016"/>
    <w:rsid w:val="004434FA"/>
    <w:rsid w:val="0044394B"/>
    <w:rsid w:val="004518FD"/>
    <w:rsid w:val="0045411E"/>
    <w:rsid w:val="00456068"/>
    <w:rsid w:val="00467C83"/>
    <w:rsid w:val="00470641"/>
    <w:rsid w:val="004731F2"/>
    <w:rsid w:val="004800D6"/>
    <w:rsid w:val="004831EE"/>
    <w:rsid w:val="004831FD"/>
    <w:rsid w:val="00497057"/>
    <w:rsid w:val="00497C8F"/>
    <w:rsid w:val="004A6F2B"/>
    <w:rsid w:val="004C602F"/>
    <w:rsid w:val="004D1D7F"/>
    <w:rsid w:val="004D3E7F"/>
    <w:rsid w:val="004F006D"/>
    <w:rsid w:val="004F542D"/>
    <w:rsid w:val="005007D7"/>
    <w:rsid w:val="00504BD1"/>
    <w:rsid w:val="005148F4"/>
    <w:rsid w:val="005216CB"/>
    <w:rsid w:val="00531E04"/>
    <w:rsid w:val="00534E2B"/>
    <w:rsid w:val="00541588"/>
    <w:rsid w:val="005526DF"/>
    <w:rsid w:val="005529C6"/>
    <w:rsid w:val="00552C0E"/>
    <w:rsid w:val="00554A04"/>
    <w:rsid w:val="005571BB"/>
    <w:rsid w:val="0057291B"/>
    <w:rsid w:val="0057467F"/>
    <w:rsid w:val="00584E77"/>
    <w:rsid w:val="005910DB"/>
    <w:rsid w:val="005916C5"/>
    <w:rsid w:val="0059198E"/>
    <w:rsid w:val="00592C90"/>
    <w:rsid w:val="005955B2"/>
    <w:rsid w:val="005A128C"/>
    <w:rsid w:val="005A36CF"/>
    <w:rsid w:val="005A3DE8"/>
    <w:rsid w:val="005A42AE"/>
    <w:rsid w:val="005A7521"/>
    <w:rsid w:val="005C2832"/>
    <w:rsid w:val="005C2D50"/>
    <w:rsid w:val="005C332F"/>
    <w:rsid w:val="005C6BAA"/>
    <w:rsid w:val="005D0B1A"/>
    <w:rsid w:val="005D0F68"/>
    <w:rsid w:val="005D47C6"/>
    <w:rsid w:val="005D5A41"/>
    <w:rsid w:val="005D7FEB"/>
    <w:rsid w:val="005E6EA8"/>
    <w:rsid w:val="005F444E"/>
    <w:rsid w:val="00621C33"/>
    <w:rsid w:val="00623EA1"/>
    <w:rsid w:val="00642494"/>
    <w:rsid w:val="00642E23"/>
    <w:rsid w:val="006432C5"/>
    <w:rsid w:val="00646A99"/>
    <w:rsid w:val="00646E6C"/>
    <w:rsid w:val="00646F24"/>
    <w:rsid w:val="00647373"/>
    <w:rsid w:val="00654223"/>
    <w:rsid w:val="00656D00"/>
    <w:rsid w:val="00667BFF"/>
    <w:rsid w:val="006734F5"/>
    <w:rsid w:val="00674EDF"/>
    <w:rsid w:val="00684267"/>
    <w:rsid w:val="0069180E"/>
    <w:rsid w:val="006929CF"/>
    <w:rsid w:val="006A5012"/>
    <w:rsid w:val="006A62ED"/>
    <w:rsid w:val="006B706C"/>
    <w:rsid w:val="006C12FD"/>
    <w:rsid w:val="006C284E"/>
    <w:rsid w:val="006C3A16"/>
    <w:rsid w:val="006D1676"/>
    <w:rsid w:val="006D1CC6"/>
    <w:rsid w:val="006D6AA8"/>
    <w:rsid w:val="006D722F"/>
    <w:rsid w:val="006D7AB7"/>
    <w:rsid w:val="006E46F0"/>
    <w:rsid w:val="006F5AEE"/>
    <w:rsid w:val="00700658"/>
    <w:rsid w:val="007039CF"/>
    <w:rsid w:val="007045BF"/>
    <w:rsid w:val="00704CCD"/>
    <w:rsid w:val="00705027"/>
    <w:rsid w:val="007059B8"/>
    <w:rsid w:val="00713354"/>
    <w:rsid w:val="00714E6D"/>
    <w:rsid w:val="00723ABD"/>
    <w:rsid w:val="007248FF"/>
    <w:rsid w:val="00733066"/>
    <w:rsid w:val="007448F1"/>
    <w:rsid w:val="00751A58"/>
    <w:rsid w:val="00753AA4"/>
    <w:rsid w:val="007567B4"/>
    <w:rsid w:val="00783106"/>
    <w:rsid w:val="00794EB5"/>
    <w:rsid w:val="007971EA"/>
    <w:rsid w:val="007A3EE1"/>
    <w:rsid w:val="007B472D"/>
    <w:rsid w:val="007C26A8"/>
    <w:rsid w:val="007D3D37"/>
    <w:rsid w:val="007D54F6"/>
    <w:rsid w:val="007E0E18"/>
    <w:rsid w:val="007E6059"/>
    <w:rsid w:val="007F0361"/>
    <w:rsid w:val="007F05EE"/>
    <w:rsid w:val="007F1AD9"/>
    <w:rsid w:val="007F4CEF"/>
    <w:rsid w:val="007F75FB"/>
    <w:rsid w:val="00803651"/>
    <w:rsid w:val="008039AF"/>
    <w:rsid w:val="00805916"/>
    <w:rsid w:val="00822E0A"/>
    <w:rsid w:val="008244E8"/>
    <w:rsid w:val="00837961"/>
    <w:rsid w:val="00841F8D"/>
    <w:rsid w:val="008561DC"/>
    <w:rsid w:val="00857E78"/>
    <w:rsid w:val="0086691A"/>
    <w:rsid w:val="0088150F"/>
    <w:rsid w:val="008916BB"/>
    <w:rsid w:val="0089249D"/>
    <w:rsid w:val="00895B6A"/>
    <w:rsid w:val="00896AA9"/>
    <w:rsid w:val="008B697F"/>
    <w:rsid w:val="008B7C96"/>
    <w:rsid w:val="008C6CE1"/>
    <w:rsid w:val="008D0133"/>
    <w:rsid w:val="008D576C"/>
    <w:rsid w:val="008D6EC4"/>
    <w:rsid w:val="008E337D"/>
    <w:rsid w:val="008E3B6C"/>
    <w:rsid w:val="008E5CA4"/>
    <w:rsid w:val="008E6CE0"/>
    <w:rsid w:val="008E76E9"/>
    <w:rsid w:val="008F119C"/>
    <w:rsid w:val="008F4C0F"/>
    <w:rsid w:val="008F52B6"/>
    <w:rsid w:val="00903A29"/>
    <w:rsid w:val="00904F93"/>
    <w:rsid w:val="00905B19"/>
    <w:rsid w:val="00907A8C"/>
    <w:rsid w:val="00915326"/>
    <w:rsid w:val="009263E2"/>
    <w:rsid w:val="00934FF9"/>
    <w:rsid w:val="009351FA"/>
    <w:rsid w:val="0093692E"/>
    <w:rsid w:val="00943FCA"/>
    <w:rsid w:val="00944352"/>
    <w:rsid w:val="00945BE0"/>
    <w:rsid w:val="00950A52"/>
    <w:rsid w:val="00957CF4"/>
    <w:rsid w:val="00960456"/>
    <w:rsid w:val="009635C8"/>
    <w:rsid w:val="009710E2"/>
    <w:rsid w:val="009727B3"/>
    <w:rsid w:val="009816E4"/>
    <w:rsid w:val="00981CB0"/>
    <w:rsid w:val="00981D23"/>
    <w:rsid w:val="00985B22"/>
    <w:rsid w:val="00991846"/>
    <w:rsid w:val="009B0017"/>
    <w:rsid w:val="009C3560"/>
    <w:rsid w:val="009C4239"/>
    <w:rsid w:val="009C4E47"/>
    <w:rsid w:val="009D1DBD"/>
    <w:rsid w:val="009E14E0"/>
    <w:rsid w:val="009F6DEE"/>
    <w:rsid w:val="00A13A60"/>
    <w:rsid w:val="00A13AF6"/>
    <w:rsid w:val="00A176A4"/>
    <w:rsid w:val="00A2229E"/>
    <w:rsid w:val="00A22E8C"/>
    <w:rsid w:val="00A35182"/>
    <w:rsid w:val="00A3680A"/>
    <w:rsid w:val="00A46D4E"/>
    <w:rsid w:val="00A516F8"/>
    <w:rsid w:val="00A54448"/>
    <w:rsid w:val="00A61DA5"/>
    <w:rsid w:val="00A65668"/>
    <w:rsid w:val="00A70E54"/>
    <w:rsid w:val="00A81F4C"/>
    <w:rsid w:val="00A9365A"/>
    <w:rsid w:val="00AA0EA0"/>
    <w:rsid w:val="00AA34B1"/>
    <w:rsid w:val="00AA3C49"/>
    <w:rsid w:val="00AB4FDD"/>
    <w:rsid w:val="00AB5C1D"/>
    <w:rsid w:val="00AB7EDF"/>
    <w:rsid w:val="00AC0645"/>
    <w:rsid w:val="00AC109B"/>
    <w:rsid w:val="00AE4FDF"/>
    <w:rsid w:val="00B03B76"/>
    <w:rsid w:val="00B104D4"/>
    <w:rsid w:val="00B2519E"/>
    <w:rsid w:val="00B3164F"/>
    <w:rsid w:val="00B31B9D"/>
    <w:rsid w:val="00B335FB"/>
    <w:rsid w:val="00B540C1"/>
    <w:rsid w:val="00B75AF3"/>
    <w:rsid w:val="00B77FDE"/>
    <w:rsid w:val="00B82C11"/>
    <w:rsid w:val="00B871FF"/>
    <w:rsid w:val="00B96A3A"/>
    <w:rsid w:val="00BA2624"/>
    <w:rsid w:val="00BA4D1F"/>
    <w:rsid w:val="00BB00C3"/>
    <w:rsid w:val="00BB425F"/>
    <w:rsid w:val="00BB4FEE"/>
    <w:rsid w:val="00BB54C3"/>
    <w:rsid w:val="00BC0946"/>
    <w:rsid w:val="00BC12C4"/>
    <w:rsid w:val="00BC3727"/>
    <w:rsid w:val="00BD2E52"/>
    <w:rsid w:val="00BD58FB"/>
    <w:rsid w:val="00BD7051"/>
    <w:rsid w:val="00BE087F"/>
    <w:rsid w:val="00BE2E54"/>
    <w:rsid w:val="00BF1F85"/>
    <w:rsid w:val="00BF3312"/>
    <w:rsid w:val="00BF350E"/>
    <w:rsid w:val="00C00200"/>
    <w:rsid w:val="00C1150C"/>
    <w:rsid w:val="00C21FE6"/>
    <w:rsid w:val="00C35173"/>
    <w:rsid w:val="00C3677B"/>
    <w:rsid w:val="00C47CB1"/>
    <w:rsid w:val="00C56DA3"/>
    <w:rsid w:val="00C806CA"/>
    <w:rsid w:val="00C82F70"/>
    <w:rsid w:val="00CA0A61"/>
    <w:rsid w:val="00CB1829"/>
    <w:rsid w:val="00CB2E71"/>
    <w:rsid w:val="00CB36B4"/>
    <w:rsid w:val="00CB423D"/>
    <w:rsid w:val="00CB4552"/>
    <w:rsid w:val="00CB5C41"/>
    <w:rsid w:val="00CC0B35"/>
    <w:rsid w:val="00CC1188"/>
    <w:rsid w:val="00CC1343"/>
    <w:rsid w:val="00CC353E"/>
    <w:rsid w:val="00CC53B0"/>
    <w:rsid w:val="00CD104A"/>
    <w:rsid w:val="00CD4264"/>
    <w:rsid w:val="00CE0D17"/>
    <w:rsid w:val="00CE1253"/>
    <w:rsid w:val="00CE3DAA"/>
    <w:rsid w:val="00CE6CC8"/>
    <w:rsid w:val="00CF1DE1"/>
    <w:rsid w:val="00CF52F1"/>
    <w:rsid w:val="00D007FC"/>
    <w:rsid w:val="00D1044D"/>
    <w:rsid w:val="00D10B30"/>
    <w:rsid w:val="00D14959"/>
    <w:rsid w:val="00D14EB7"/>
    <w:rsid w:val="00D15EA9"/>
    <w:rsid w:val="00D3132D"/>
    <w:rsid w:val="00D35A55"/>
    <w:rsid w:val="00D372CD"/>
    <w:rsid w:val="00D557A8"/>
    <w:rsid w:val="00D62E96"/>
    <w:rsid w:val="00D6510B"/>
    <w:rsid w:val="00D651C7"/>
    <w:rsid w:val="00D760B7"/>
    <w:rsid w:val="00D80C4F"/>
    <w:rsid w:val="00D923E5"/>
    <w:rsid w:val="00D95154"/>
    <w:rsid w:val="00DA7943"/>
    <w:rsid w:val="00DB3E25"/>
    <w:rsid w:val="00DC057C"/>
    <w:rsid w:val="00DC7CA9"/>
    <w:rsid w:val="00DD5063"/>
    <w:rsid w:val="00DE3B88"/>
    <w:rsid w:val="00DE4C9F"/>
    <w:rsid w:val="00DF39A9"/>
    <w:rsid w:val="00E03E5C"/>
    <w:rsid w:val="00E0544F"/>
    <w:rsid w:val="00E10545"/>
    <w:rsid w:val="00E12996"/>
    <w:rsid w:val="00E158DC"/>
    <w:rsid w:val="00E23509"/>
    <w:rsid w:val="00E25694"/>
    <w:rsid w:val="00E32729"/>
    <w:rsid w:val="00E4759E"/>
    <w:rsid w:val="00E5161A"/>
    <w:rsid w:val="00E534E4"/>
    <w:rsid w:val="00E55127"/>
    <w:rsid w:val="00E577A7"/>
    <w:rsid w:val="00E6263B"/>
    <w:rsid w:val="00E62E69"/>
    <w:rsid w:val="00E652AC"/>
    <w:rsid w:val="00E675C3"/>
    <w:rsid w:val="00E70764"/>
    <w:rsid w:val="00E73EAF"/>
    <w:rsid w:val="00E928F7"/>
    <w:rsid w:val="00E96686"/>
    <w:rsid w:val="00EA7491"/>
    <w:rsid w:val="00EB2DDB"/>
    <w:rsid w:val="00EB36D8"/>
    <w:rsid w:val="00EB41B8"/>
    <w:rsid w:val="00ED677E"/>
    <w:rsid w:val="00EF137B"/>
    <w:rsid w:val="00EF3341"/>
    <w:rsid w:val="00F03483"/>
    <w:rsid w:val="00F03B06"/>
    <w:rsid w:val="00F119D0"/>
    <w:rsid w:val="00F14C55"/>
    <w:rsid w:val="00F20A86"/>
    <w:rsid w:val="00F327BB"/>
    <w:rsid w:val="00F416E9"/>
    <w:rsid w:val="00F42A27"/>
    <w:rsid w:val="00F44D70"/>
    <w:rsid w:val="00F52C06"/>
    <w:rsid w:val="00F65595"/>
    <w:rsid w:val="00F65971"/>
    <w:rsid w:val="00F67CFE"/>
    <w:rsid w:val="00F72BE4"/>
    <w:rsid w:val="00F73A7E"/>
    <w:rsid w:val="00F777FC"/>
    <w:rsid w:val="00F80523"/>
    <w:rsid w:val="00F83177"/>
    <w:rsid w:val="00F87890"/>
    <w:rsid w:val="00F9044A"/>
    <w:rsid w:val="00FA0902"/>
    <w:rsid w:val="00FA1907"/>
    <w:rsid w:val="00FA26C8"/>
    <w:rsid w:val="00FA2B5F"/>
    <w:rsid w:val="00FA418C"/>
    <w:rsid w:val="00FB5336"/>
    <w:rsid w:val="00FC2811"/>
    <w:rsid w:val="00FD5840"/>
    <w:rsid w:val="00FD63A9"/>
    <w:rsid w:val="00FD7D16"/>
    <w:rsid w:val="00FE101D"/>
    <w:rsid w:val="00FE425A"/>
    <w:rsid w:val="00FF1883"/>
    <w:rsid w:val="00FF1BD0"/>
    <w:rsid w:val="00FF57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B3C8524"/>
  <w15:docId w15:val="{19EAEC05-9210-4186-87AC-B76DD272F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054"/>
    <w:rPr>
      <w:sz w:val="24"/>
      <w:szCs w:val="24"/>
      <w:lang w:val="ru-RU" w:eastAsia="ru-RU" w:bidi="ru-RU"/>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03483"/>
    <w:rPr>
      <w:rFonts w:ascii="Cambria" w:eastAsia="SimSun" w:hAnsi="Cambria" w:cs="Times New Roman"/>
      <w:b/>
      <w:bCs/>
      <w:kern w:val="32"/>
      <w:sz w:val="32"/>
      <w:szCs w:val="32"/>
      <w:lang w:eastAsia="ru-RU"/>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F03483"/>
    <w:rPr>
      <w:rFonts w:cs="Times New Roman"/>
      <w:sz w:val="24"/>
      <w:szCs w:val="24"/>
      <w:lang w:eastAsia="ru-RU"/>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link w:val="EndnoteText"/>
    <w:uiPriority w:val="99"/>
    <w:locked/>
    <w:rsid w:val="00FD7D16"/>
    <w:rPr>
      <w:rFonts w:cs="Times New Roman"/>
      <w:lang w:val="ru-RU" w:eastAsia="ru-RU"/>
    </w:rPr>
  </w:style>
  <w:style w:type="character" w:styleId="EndnoteReference">
    <w:name w:val="endnote reference"/>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link w:val="FootnoteText"/>
    <w:uiPriority w:val="99"/>
    <w:locked/>
    <w:rsid w:val="00B96A3A"/>
    <w:rPr>
      <w:rFonts w:cs="Times New Roman"/>
      <w:lang w:val="ru-RU" w:eastAsia="ru-RU"/>
    </w:rPr>
  </w:style>
  <w:style w:type="character" w:styleId="FootnoteReference">
    <w:name w:val="footnote reference"/>
    <w:uiPriority w:val="99"/>
    <w:rsid w:val="00B96A3A"/>
    <w:rPr>
      <w:rFonts w:cs="Times New Roman"/>
      <w:vertAlign w:val="superscript"/>
    </w:rPr>
  </w:style>
  <w:style w:type="paragraph" w:styleId="ListParagraph">
    <w:name w:val="List Paragraph"/>
    <w:basedOn w:val="Normal"/>
    <w:uiPriority w:val="99"/>
    <w:qFormat/>
    <w:rsid w:val="00B335FB"/>
    <w:pPr>
      <w:ind w:left="720"/>
      <w:contextualSpacing/>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unhideWhenUsed/>
    <w:rsid w:val="004731F2"/>
    <w:rPr>
      <w:sz w:val="16"/>
      <w:szCs w:val="16"/>
    </w:rPr>
  </w:style>
  <w:style w:type="paragraph" w:styleId="CommentText">
    <w:name w:val="annotation text"/>
    <w:basedOn w:val="Normal"/>
    <w:link w:val="CommentTextChar"/>
    <w:uiPriority w:val="99"/>
    <w:semiHidden/>
    <w:unhideWhenUsed/>
    <w:rsid w:val="004731F2"/>
    <w:rPr>
      <w:sz w:val="20"/>
      <w:szCs w:val="20"/>
    </w:rPr>
  </w:style>
  <w:style w:type="character" w:customStyle="1" w:styleId="CommentTextChar">
    <w:name w:val="Comment Text Char"/>
    <w:link w:val="CommentText"/>
    <w:uiPriority w:val="99"/>
    <w:semiHidden/>
    <w:rsid w:val="004731F2"/>
    <w:rPr>
      <w:sz w:val="20"/>
      <w:szCs w:val="20"/>
    </w:rPr>
  </w:style>
  <w:style w:type="paragraph" w:styleId="CommentSubject">
    <w:name w:val="annotation subject"/>
    <w:basedOn w:val="CommentText"/>
    <w:next w:val="CommentText"/>
    <w:link w:val="CommentSubjectChar"/>
    <w:uiPriority w:val="99"/>
    <w:semiHidden/>
    <w:unhideWhenUsed/>
    <w:rsid w:val="004731F2"/>
    <w:rPr>
      <w:b/>
      <w:bCs/>
    </w:rPr>
  </w:style>
  <w:style w:type="character" w:customStyle="1" w:styleId="CommentSubjectChar">
    <w:name w:val="Comment Subject Char"/>
    <w:link w:val="CommentSubject"/>
    <w:uiPriority w:val="99"/>
    <w:semiHidden/>
    <w:rsid w:val="004731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592681">
      <w:marLeft w:val="0"/>
      <w:marRight w:val="0"/>
      <w:marTop w:val="0"/>
      <w:marBottom w:val="0"/>
      <w:divBdr>
        <w:top w:val="none" w:sz="0" w:space="0" w:color="auto"/>
        <w:left w:val="none" w:sz="0" w:space="0" w:color="auto"/>
        <w:bottom w:val="none" w:sz="0" w:space="0" w:color="auto"/>
        <w:right w:val="none" w:sz="0" w:space="0" w:color="auto"/>
      </w:divBdr>
      <w:divsChild>
        <w:div w:id="345592698">
          <w:marLeft w:val="547"/>
          <w:marRight w:val="0"/>
          <w:marTop w:val="134"/>
          <w:marBottom w:val="0"/>
          <w:divBdr>
            <w:top w:val="none" w:sz="0" w:space="0" w:color="auto"/>
            <w:left w:val="none" w:sz="0" w:space="0" w:color="auto"/>
            <w:bottom w:val="none" w:sz="0" w:space="0" w:color="auto"/>
            <w:right w:val="none" w:sz="0" w:space="0" w:color="auto"/>
          </w:divBdr>
        </w:div>
        <w:div w:id="345592706">
          <w:marLeft w:val="547"/>
          <w:marRight w:val="0"/>
          <w:marTop w:val="134"/>
          <w:marBottom w:val="0"/>
          <w:divBdr>
            <w:top w:val="none" w:sz="0" w:space="0" w:color="auto"/>
            <w:left w:val="none" w:sz="0" w:space="0" w:color="auto"/>
            <w:bottom w:val="none" w:sz="0" w:space="0" w:color="auto"/>
            <w:right w:val="none" w:sz="0" w:space="0" w:color="auto"/>
          </w:divBdr>
        </w:div>
        <w:div w:id="345592721">
          <w:marLeft w:val="547"/>
          <w:marRight w:val="0"/>
          <w:marTop w:val="134"/>
          <w:marBottom w:val="0"/>
          <w:divBdr>
            <w:top w:val="none" w:sz="0" w:space="0" w:color="auto"/>
            <w:left w:val="none" w:sz="0" w:space="0" w:color="auto"/>
            <w:bottom w:val="none" w:sz="0" w:space="0" w:color="auto"/>
            <w:right w:val="none" w:sz="0" w:space="0" w:color="auto"/>
          </w:divBdr>
        </w:div>
        <w:div w:id="345592733">
          <w:marLeft w:val="547"/>
          <w:marRight w:val="0"/>
          <w:marTop w:val="134"/>
          <w:marBottom w:val="0"/>
          <w:divBdr>
            <w:top w:val="none" w:sz="0" w:space="0" w:color="auto"/>
            <w:left w:val="none" w:sz="0" w:space="0" w:color="auto"/>
            <w:bottom w:val="none" w:sz="0" w:space="0" w:color="auto"/>
            <w:right w:val="none" w:sz="0" w:space="0" w:color="auto"/>
          </w:divBdr>
        </w:div>
      </w:divsChild>
    </w:div>
    <w:div w:id="345592685">
      <w:marLeft w:val="0"/>
      <w:marRight w:val="0"/>
      <w:marTop w:val="0"/>
      <w:marBottom w:val="0"/>
      <w:divBdr>
        <w:top w:val="none" w:sz="0" w:space="0" w:color="auto"/>
        <w:left w:val="none" w:sz="0" w:space="0" w:color="auto"/>
        <w:bottom w:val="none" w:sz="0" w:space="0" w:color="auto"/>
        <w:right w:val="none" w:sz="0" w:space="0" w:color="auto"/>
      </w:divBdr>
      <w:divsChild>
        <w:div w:id="345592707">
          <w:marLeft w:val="0"/>
          <w:marRight w:val="0"/>
          <w:marTop w:val="0"/>
          <w:marBottom w:val="0"/>
          <w:divBdr>
            <w:top w:val="none" w:sz="0" w:space="0" w:color="auto"/>
            <w:left w:val="none" w:sz="0" w:space="0" w:color="auto"/>
            <w:bottom w:val="none" w:sz="0" w:space="0" w:color="auto"/>
            <w:right w:val="none" w:sz="0" w:space="0" w:color="auto"/>
          </w:divBdr>
          <w:divsChild>
            <w:div w:id="345592702">
              <w:marLeft w:val="0"/>
              <w:marRight w:val="0"/>
              <w:marTop w:val="0"/>
              <w:marBottom w:val="0"/>
              <w:divBdr>
                <w:top w:val="none" w:sz="0" w:space="0" w:color="auto"/>
                <w:left w:val="none" w:sz="0" w:space="0" w:color="auto"/>
                <w:bottom w:val="none" w:sz="0" w:space="0" w:color="auto"/>
                <w:right w:val="none" w:sz="0" w:space="0" w:color="auto"/>
              </w:divBdr>
            </w:div>
            <w:div w:id="34559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592686">
      <w:marLeft w:val="0"/>
      <w:marRight w:val="0"/>
      <w:marTop w:val="0"/>
      <w:marBottom w:val="0"/>
      <w:divBdr>
        <w:top w:val="none" w:sz="0" w:space="0" w:color="auto"/>
        <w:left w:val="none" w:sz="0" w:space="0" w:color="auto"/>
        <w:bottom w:val="none" w:sz="0" w:space="0" w:color="auto"/>
        <w:right w:val="none" w:sz="0" w:space="0" w:color="auto"/>
      </w:divBdr>
    </w:div>
    <w:div w:id="345592695">
      <w:marLeft w:val="0"/>
      <w:marRight w:val="0"/>
      <w:marTop w:val="0"/>
      <w:marBottom w:val="0"/>
      <w:divBdr>
        <w:top w:val="none" w:sz="0" w:space="0" w:color="auto"/>
        <w:left w:val="none" w:sz="0" w:space="0" w:color="auto"/>
        <w:bottom w:val="none" w:sz="0" w:space="0" w:color="auto"/>
        <w:right w:val="none" w:sz="0" w:space="0" w:color="auto"/>
      </w:divBdr>
      <w:divsChild>
        <w:div w:id="345592678">
          <w:marLeft w:val="547"/>
          <w:marRight w:val="0"/>
          <w:marTop w:val="106"/>
          <w:marBottom w:val="0"/>
          <w:divBdr>
            <w:top w:val="none" w:sz="0" w:space="0" w:color="auto"/>
            <w:left w:val="none" w:sz="0" w:space="0" w:color="auto"/>
            <w:bottom w:val="none" w:sz="0" w:space="0" w:color="auto"/>
            <w:right w:val="none" w:sz="0" w:space="0" w:color="auto"/>
          </w:divBdr>
        </w:div>
        <w:div w:id="345592688">
          <w:marLeft w:val="547"/>
          <w:marRight w:val="0"/>
          <w:marTop w:val="106"/>
          <w:marBottom w:val="0"/>
          <w:divBdr>
            <w:top w:val="none" w:sz="0" w:space="0" w:color="auto"/>
            <w:left w:val="none" w:sz="0" w:space="0" w:color="auto"/>
            <w:bottom w:val="none" w:sz="0" w:space="0" w:color="auto"/>
            <w:right w:val="none" w:sz="0" w:space="0" w:color="auto"/>
          </w:divBdr>
        </w:div>
        <w:div w:id="345592694">
          <w:marLeft w:val="547"/>
          <w:marRight w:val="0"/>
          <w:marTop w:val="106"/>
          <w:marBottom w:val="0"/>
          <w:divBdr>
            <w:top w:val="none" w:sz="0" w:space="0" w:color="auto"/>
            <w:left w:val="none" w:sz="0" w:space="0" w:color="auto"/>
            <w:bottom w:val="none" w:sz="0" w:space="0" w:color="auto"/>
            <w:right w:val="none" w:sz="0" w:space="0" w:color="auto"/>
          </w:divBdr>
        </w:div>
        <w:div w:id="345592737">
          <w:marLeft w:val="547"/>
          <w:marRight w:val="0"/>
          <w:marTop w:val="106"/>
          <w:marBottom w:val="0"/>
          <w:divBdr>
            <w:top w:val="none" w:sz="0" w:space="0" w:color="auto"/>
            <w:left w:val="none" w:sz="0" w:space="0" w:color="auto"/>
            <w:bottom w:val="none" w:sz="0" w:space="0" w:color="auto"/>
            <w:right w:val="none" w:sz="0" w:space="0" w:color="auto"/>
          </w:divBdr>
        </w:div>
      </w:divsChild>
    </w:div>
    <w:div w:id="345592696">
      <w:marLeft w:val="0"/>
      <w:marRight w:val="0"/>
      <w:marTop w:val="0"/>
      <w:marBottom w:val="0"/>
      <w:divBdr>
        <w:top w:val="none" w:sz="0" w:space="0" w:color="auto"/>
        <w:left w:val="none" w:sz="0" w:space="0" w:color="auto"/>
        <w:bottom w:val="none" w:sz="0" w:space="0" w:color="auto"/>
        <w:right w:val="none" w:sz="0" w:space="0" w:color="auto"/>
      </w:divBdr>
    </w:div>
    <w:div w:id="345592700">
      <w:marLeft w:val="0"/>
      <w:marRight w:val="0"/>
      <w:marTop w:val="0"/>
      <w:marBottom w:val="0"/>
      <w:divBdr>
        <w:top w:val="none" w:sz="0" w:space="0" w:color="auto"/>
        <w:left w:val="none" w:sz="0" w:space="0" w:color="auto"/>
        <w:bottom w:val="none" w:sz="0" w:space="0" w:color="auto"/>
        <w:right w:val="none" w:sz="0" w:space="0" w:color="auto"/>
      </w:divBdr>
      <w:divsChild>
        <w:div w:id="345592719">
          <w:marLeft w:val="0"/>
          <w:marRight w:val="0"/>
          <w:marTop w:val="0"/>
          <w:marBottom w:val="120"/>
          <w:divBdr>
            <w:top w:val="none" w:sz="0" w:space="0" w:color="auto"/>
            <w:left w:val="none" w:sz="0" w:space="0" w:color="auto"/>
            <w:bottom w:val="none" w:sz="0" w:space="0" w:color="auto"/>
            <w:right w:val="none" w:sz="0" w:space="0" w:color="auto"/>
          </w:divBdr>
        </w:div>
        <w:div w:id="345592726">
          <w:marLeft w:val="0"/>
          <w:marRight w:val="0"/>
          <w:marTop w:val="0"/>
          <w:marBottom w:val="120"/>
          <w:divBdr>
            <w:top w:val="none" w:sz="0" w:space="0" w:color="auto"/>
            <w:left w:val="none" w:sz="0" w:space="0" w:color="auto"/>
            <w:bottom w:val="none" w:sz="0" w:space="0" w:color="auto"/>
            <w:right w:val="none" w:sz="0" w:space="0" w:color="auto"/>
          </w:divBdr>
        </w:div>
      </w:divsChild>
    </w:div>
    <w:div w:id="345592703">
      <w:marLeft w:val="0"/>
      <w:marRight w:val="0"/>
      <w:marTop w:val="0"/>
      <w:marBottom w:val="0"/>
      <w:divBdr>
        <w:top w:val="none" w:sz="0" w:space="0" w:color="auto"/>
        <w:left w:val="none" w:sz="0" w:space="0" w:color="auto"/>
        <w:bottom w:val="none" w:sz="0" w:space="0" w:color="auto"/>
        <w:right w:val="none" w:sz="0" w:space="0" w:color="auto"/>
      </w:divBdr>
      <w:divsChild>
        <w:div w:id="345592693">
          <w:marLeft w:val="0"/>
          <w:marRight w:val="0"/>
          <w:marTop w:val="0"/>
          <w:marBottom w:val="0"/>
          <w:divBdr>
            <w:top w:val="none" w:sz="0" w:space="0" w:color="auto"/>
            <w:left w:val="none" w:sz="0" w:space="0" w:color="auto"/>
            <w:bottom w:val="none" w:sz="0" w:space="0" w:color="auto"/>
            <w:right w:val="none" w:sz="0" w:space="0" w:color="auto"/>
          </w:divBdr>
          <w:divsChild>
            <w:div w:id="345592682">
              <w:marLeft w:val="0"/>
              <w:marRight w:val="0"/>
              <w:marTop w:val="0"/>
              <w:marBottom w:val="0"/>
              <w:divBdr>
                <w:top w:val="none" w:sz="0" w:space="0" w:color="auto"/>
                <w:left w:val="none" w:sz="0" w:space="0" w:color="auto"/>
                <w:bottom w:val="none" w:sz="0" w:space="0" w:color="auto"/>
                <w:right w:val="none" w:sz="0" w:space="0" w:color="auto"/>
              </w:divBdr>
            </w:div>
            <w:div w:id="345592684">
              <w:marLeft w:val="0"/>
              <w:marRight w:val="0"/>
              <w:marTop w:val="0"/>
              <w:marBottom w:val="0"/>
              <w:divBdr>
                <w:top w:val="none" w:sz="0" w:space="0" w:color="auto"/>
                <w:left w:val="none" w:sz="0" w:space="0" w:color="auto"/>
                <w:bottom w:val="none" w:sz="0" w:space="0" w:color="auto"/>
                <w:right w:val="none" w:sz="0" w:space="0" w:color="auto"/>
              </w:divBdr>
            </w:div>
            <w:div w:id="34559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592711">
      <w:marLeft w:val="0"/>
      <w:marRight w:val="0"/>
      <w:marTop w:val="0"/>
      <w:marBottom w:val="0"/>
      <w:divBdr>
        <w:top w:val="none" w:sz="0" w:space="0" w:color="auto"/>
        <w:left w:val="none" w:sz="0" w:space="0" w:color="auto"/>
        <w:bottom w:val="none" w:sz="0" w:space="0" w:color="auto"/>
        <w:right w:val="none" w:sz="0" w:space="0" w:color="auto"/>
      </w:divBdr>
      <w:divsChild>
        <w:div w:id="345592680">
          <w:marLeft w:val="547"/>
          <w:marRight w:val="0"/>
          <w:marTop w:val="77"/>
          <w:marBottom w:val="0"/>
          <w:divBdr>
            <w:top w:val="none" w:sz="0" w:space="0" w:color="auto"/>
            <w:left w:val="none" w:sz="0" w:space="0" w:color="auto"/>
            <w:bottom w:val="none" w:sz="0" w:space="0" w:color="auto"/>
            <w:right w:val="none" w:sz="0" w:space="0" w:color="auto"/>
          </w:divBdr>
        </w:div>
        <w:div w:id="345592699">
          <w:marLeft w:val="547"/>
          <w:marRight w:val="0"/>
          <w:marTop w:val="77"/>
          <w:marBottom w:val="0"/>
          <w:divBdr>
            <w:top w:val="none" w:sz="0" w:space="0" w:color="auto"/>
            <w:left w:val="none" w:sz="0" w:space="0" w:color="auto"/>
            <w:bottom w:val="none" w:sz="0" w:space="0" w:color="auto"/>
            <w:right w:val="none" w:sz="0" w:space="0" w:color="auto"/>
          </w:divBdr>
        </w:div>
        <w:div w:id="345592704">
          <w:marLeft w:val="547"/>
          <w:marRight w:val="0"/>
          <w:marTop w:val="77"/>
          <w:marBottom w:val="0"/>
          <w:divBdr>
            <w:top w:val="none" w:sz="0" w:space="0" w:color="auto"/>
            <w:left w:val="none" w:sz="0" w:space="0" w:color="auto"/>
            <w:bottom w:val="none" w:sz="0" w:space="0" w:color="auto"/>
            <w:right w:val="none" w:sz="0" w:space="0" w:color="auto"/>
          </w:divBdr>
        </w:div>
        <w:div w:id="345592705">
          <w:marLeft w:val="547"/>
          <w:marRight w:val="0"/>
          <w:marTop w:val="77"/>
          <w:marBottom w:val="0"/>
          <w:divBdr>
            <w:top w:val="none" w:sz="0" w:space="0" w:color="auto"/>
            <w:left w:val="none" w:sz="0" w:space="0" w:color="auto"/>
            <w:bottom w:val="none" w:sz="0" w:space="0" w:color="auto"/>
            <w:right w:val="none" w:sz="0" w:space="0" w:color="auto"/>
          </w:divBdr>
        </w:div>
        <w:div w:id="345592708">
          <w:marLeft w:val="547"/>
          <w:marRight w:val="0"/>
          <w:marTop w:val="77"/>
          <w:marBottom w:val="0"/>
          <w:divBdr>
            <w:top w:val="none" w:sz="0" w:space="0" w:color="auto"/>
            <w:left w:val="none" w:sz="0" w:space="0" w:color="auto"/>
            <w:bottom w:val="none" w:sz="0" w:space="0" w:color="auto"/>
            <w:right w:val="none" w:sz="0" w:space="0" w:color="auto"/>
          </w:divBdr>
        </w:div>
        <w:div w:id="345592713">
          <w:marLeft w:val="547"/>
          <w:marRight w:val="0"/>
          <w:marTop w:val="77"/>
          <w:marBottom w:val="0"/>
          <w:divBdr>
            <w:top w:val="none" w:sz="0" w:space="0" w:color="auto"/>
            <w:left w:val="none" w:sz="0" w:space="0" w:color="auto"/>
            <w:bottom w:val="none" w:sz="0" w:space="0" w:color="auto"/>
            <w:right w:val="none" w:sz="0" w:space="0" w:color="auto"/>
          </w:divBdr>
        </w:div>
        <w:div w:id="345592716">
          <w:marLeft w:val="547"/>
          <w:marRight w:val="0"/>
          <w:marTop w:val="77"/>
          <w:marBottom w:val="0"/>
          <w:divBdr>
            <w:top w:val="none" w:sz="0" w:space="0" w:color="auto"/>
            <w:left w:val="none" w:sz="0" w:space="0" w:color="auto"/>
            <w:bottom w:val="none" w:sz="0" w:space="0" w:color="auto"/>
            <w:right w:val="none" w:sz="0" w:space="0" w:color="auto"/>
          </w:divBdr>
        </w:div>
        <w:div w:id="345592728">
          <w:marLeft w:val="547"/>
          <w:marRight w:val="0"/>
          <w:marTop w:val="77"/>
          <w:marBottom w:val="0"/>
          <w:divBdr>
            <w:top w:val="none" w:sz="0" w:space="0" w:color="auto"/>
            <w:left w:val="none" w:sz="0" w:space="0" w:color="auto"/>
            <w:bottom w:val="none" w:sz="0" w:space="0" w:color="auto"/>
            <w:right w:val="none" w:sz="0" w:space="0" w:color="auto"/>
          </w:divBdr>
        </w:div>
        <w:div w:id="345592731">
          <w:marLeft w:val="547"/>
          <w:marRight w:val="0"/>
          <w:marTop w:val="77"/>
          <w:marBottom w:val="0"/>
          <w:divBdr>
            <w:top w:val="none" w:sz="0" w:space="0" w:color="auto"/>
            <w:left w:val="none" w:sz="0" w:space="0" w:color="auto"/>
            <w:bottom w:val="none" w:sz="0" w:space="0" w:color="auto"/>
            <w:right w:val="none" w:sz="0" w:space="0" w:color="auto"/>
          </w:divBdr>
        </w:div>
        <w:div w:id="345592732">
          <w:marLeft w:val="547"/>
          <w:marRight w:val="0"/>
          <w:marTop w:val="77"/>
          <w:marBottom w:val="0"/>
          <w:divBdr>
            <w:top w:val="none" w:sz="0" w:space="0" w:color="auto"/>
            <w:left w:val="none" w:sz="0" w:space="0" w:color="auto"/>
            <w:bottom w:val="none" w:sz="0" w:space="0" w:color="auto"/>
            <w:right w:val="none" w:sz="0" w:space="0" w:color="auto"/>
          </w:divBdr>
        </w:div>
        <w:div w:id="345592741">
          <w:marLeft w:val="547"/>
          <w:marRight w:val="0"/>
          <w:marTop w:val="77"/>
          <w:marBottom w:val="0"/>
          <w:divBdr>
            <w:top w:val="none" w:sz="0" w:space="0" w:color="auto"/>
            <w:left w:val="none" w:sz="0" w:space="0" w:color="auto"/>
            <w:bottom w:val="none" w:sz="0" w:space="0" w:color="auto"/>
            <w:right w:val="none" w:sz="0" w:space="0" w:color="auto"/>
          </w:divBdr>
        </w:div>
      </w:divsChild>
    </w:div>
    <w:div w:id="345592715">
      <w:marLeft w:val="0"/>
      <w:marRight w:val="0"/>
      <w:marTop w:val="0"/>
      <w:marBottom w:val="0"/>
      <w:divBdr>
        <w:top w:val="none" w:sz="0" w:space="0" w:color="auto"/>
        <w:left w:val="none" w:sz="0" w:space="0" w:color="auto"/>
        <w:bottom w:val="none" w:sz="0" w:space="0" w:color="auto"/>
        <w:right w:val="none" w:sz="0" w:space="0" w:color="auto"/>
      </w:divBdr>
      <w:divsChild>
        <w:div w:id="345592687">
          <w:marLeft w:val="1166"/>
          <w:marRight w:val="0"/>
          <w:marTop w:val="154"/>
          <w:marBottom w:val="0"/>
          <w:divBdr>
            <w:top w:val="none" w:sz="0" w:space="0" w:color="auto"/>
            <w:left w:val="none" w:sz="0" w:space="0" w:color="auto"/>
            <w:bottom w:val="none" w:sz="0" w:space="0" w:color="auto"/>
            <w:right w:val="none" w:sz="0" w:space="0" w:color="auto"/>
          </w:divBdr>
        </w:div>
        <w:div w:id="345592691">
          <w:marLeft w:val="1166"/>
          <w:marRight w:val="0"/>
          <w:marTop w:val="154"/>
          <w:marBottom w:val="0"/>
          <w:divBdr>
            <w:top w:val="none" w:sz="0" w:space="0" w:color="auto"/>
            <w:left w:val="none" w:sz="0" w:space="0" w:color="auto"/>
            <w:bottom w:val="none" w:sz="0" w:space="0" w:color="auto"/>
            <w:right w:val="none" w:sz="0" w:space="0" w:color="auto"/>
          </w:divBdr>
        </w:div>
        <w:div w:id="345592692">
          <w:marLeft w:val="1166"/>
          <w:marRight w:val="0"/>
          <w:marTop w:val="154"/>
          <w:marBottom w:val="0"/>
          <w:divBdr>
            <w:top w:val="none" w:sz="0" w:space="0" w:color="auto"/>
            <w:left w:val="none" w:sz="0" w:space="0" w:color="auto"/>
            <w:bottom w:val="none" w:sz="0" w:space="0" w:color="auto"/>
            <w:right w:val="none" w:sz="0" w:space="0" w:color="auto"/>
          </w:divBdr>
        </w:div>
      </w:divsChild>
    </w:div>
    <w:div w:id="345592720">
      <w:marLeft w:val="0"/>
      <w:marRight w:val="0"/>
      <w:marTop w:val="0"/>
      <w:marBottom w:val="0"/>
      <w:divBdr>
        <w:top w:val="none" w:sz="0" w:space="0" w:color="auto"/>
        <w:left w:val="none" w:sz="0" w:space="0" w:color="auto"/>
        <w:bottom w:val="none" w:sz="0" w:space="0" w:color="auto"/>
        <w:right w:val="none" w:sz="0" w:space="0" w:color="auto"/>
      </w:divBdr>
    </w:div>
    <w:div w:id="345592725">
      <w:marLeft w:val="0"/>
      <w:marRight w:val="0"/>
      <w:marTop w:val="0"/>
      <w:marBottom w:val="0"/>
      <w:divBdr>
        <w:top w:val="none" w:sz="0" w:space="0" w:color="auto"/>
        <w:left w:val="none" w:sz="0" w:space="0" w:color="auto"/>
        <w:bottom w:val="none" w:sz="0" w:space="0" w:color="auto"/>
        <w:right w:val="none" w:sz="0" w:space="0" w:color="auto"/>
      </w:divBdr>
    </w:div>
    <w:div w:id="345592729">
      <w:marLeft w:val="0"/>
      <w:marRight w:val="0"/>
      <w:marTop w:val="0"/>
      <w:marBottom w:val="0"/>
      <w:divBdr>
        <w:top w:val="none" w:sz="0" w:space="0" w:color="auto"/>
        <w:left w:val="none" w:sz="0" w:space="0" w:color="auto"/>
        <w:bottom w:val="none" w:sz="0" w:space="0" w:color="auto"/>
        <w:right w:val="none" w:sz="0" w:space="0" w:color="auto"/>
      </w:divBdr>
      <w:divsChild>
        <w:div w:id="345592718">
          <w:marLeft w:val="0"/>
          <w:marRight w:val="0"/>
          <w:marTop w:val="120"/>
          <w:marBottom w:val="0"/>
          <w:divBdr>
            <w:top w:val="none" w:sz="0" w:space="0" w:color="auto"/>
            <w:left w:val="none" w:sz="0" w:space="0" w:color="auto"/>
            <w:bottom w:val="none" w:sz="0" w:space="0" w:color="auto"/>
            <w:right w:val="none" w:sz="0" w:space="0" w:color="auto"/>
          </w:divBdr>
        </w:div>
      </w:divsChild>
    </w:div>
    <w:div w:id="345592736">
      <w:marLeft w:val="0"/>
      <w:marRight w:val="0"/>
      <w:marTop w:val="0"/>
      <w:marBottom w:val="0"/>
      <w:divBdr>
        <w:top w:val="none" w:sz="0" w:space="0" w:color="auto"/>
        <w:left w:val="none" w:sz="0" w:space="0" w:color="auto"/>
        <w:bottom w:val="none" w:sz="0" w:space="0" w:color="auto"/>
        <w:right w:val="none" w:sz="0" w:space="0" w:color="auto"/>
      </w:divBdr>
      <w:divsChild>
        <w:div w:id="345592701">
          <w:marLeft w:val="0"/>
          <w:marRight w:val="0"/>
          <w:marTop w:val="0"/>
          <w:marBottom w:val="0"/>
          <w:divBdr>
            <w:top w:val="none" w:sz="0" w:space="0" w:color="auto"/>
            <w:left w:val="none" w:sz="0" w:space="0" w:color="auto"/>
            <w:bottom w:val="none" w:sz="0" w:space="0" w:color="auto"/>
            <w:right w:val="none" w:sz="0" w:space="0" w:color="auto"/>
          </w:divBdr>
          <w:divsChild>
            <w:div w:id="345592683">
              <w:marLeft w:val="0"/>
              <w:marRight w:val="0"/>
              <w:marTop w:val="0"/>
              <w:marBottom w:val="0"/>
              <w:divBdr>
                <w:top w:val="none" w:sz="0" w:space="0" w:color="auto"/>
                <w:left w:val="none" w:sz="0" w:space="0" w:color="auto"/>
                <w:bottom w:val="none" w:sz="0" w:space="0" w:color="auto"/>
                <w:right w:val="none" w:sz="0" w:space="0" w:color="auto"/>
              </w:divBdr>
            </w:div>
            <w:div w:id="345592697">
              <w:marLeft w:val="0"/>
              <w:marRight w:val="0"/>
              <w:marTop w:val="0"/>
              <w:marBottom w:val="0"/>
              <w:divBdr>
                <w:top w:val="none" w:sz="0" w:space="0" w:color="auto"/>
                <w:left w:val="none" w:sz="0" w:space="0" w:color="auto"/>
                <w:bottom w:val="none" w:sz="0" w:space="0" w:color="auto"/>
                <w:right w:val="none" w:sz="0" w:space="0" w:color="auto"/>
              </w:divBdr>
            </w:div>
            <w:div w:id="345592709">
              <w:marLeft w:val="0"/>
              <w:marRight w:val="0"/>
              <w:marTop w:val="0"/>
              <w:marBottom w:val="0"/>
              <w:divBdr>
                <w:top w:val="none" w:sz="0" w:space="0" w:color="auto"/>
                <w:left w:val="none" w:sz="0" w:space="0" w:color="auto"/>
                <w:bottom w:val="none" w:sz="0" w:space="0" w:color="auto"/>
                <w:right w:val="none" w:sz="0" w:space="0" w:color="auto"/>
              </w:divBdr>
            </w:div>
            <w:div w:id="345592710">
              <w:marLeft w:val="0"/>
              <w:marRight w:val="0"/>
              <w:marTop w:val="0"/>
              <w:marBottom w:val="0"/>
              <w:divBdr>
                <w:top w:val="none" w:sz="0" w:space="0" w:color="auto"/>
                <w:left w:val="none" w:sz="0" w:space="0" w:color="auto"/>
                <w:bottom w:val="none" w:sz="0" w:space="0" w:color="auto"/>
                <w:right w:val="none" w:sz="0" w:space="0" w:color="auto"/>
              </w:divBdr>
            </w:div>
            <w:div w:id="345592714">
              <w:marLeft w:val="0"/>
              <w:marRight w:val="0"/>
              <w:marTop w:val="0"/>
              <w:marBottom w:val="0"/>
              <w:divBdr>
                <w:top w:val="none" w:sz="0" w:space="0" w:color="auto"/>
                <w:left w:val="none" w:sz="0" w:space="0" w:color="auto"/>
                <w:bottom w:val="none" w:sz="0" w:space="0" w:color="auto"/>
                <w:right w:val="none" w:sz="0" w:space="0" w:color="auto"/>
              </w:divBdr>
            </w:div>
            <w:div w:id="345592717">
              <w:marLeft w:val="0"/>
              <w:marRight w:val="0"/>
              <w:marTop w:val="0"/>
              <w:marBottom w:val="0"/>
              <w:divBdr>
                <w:top w:val="none" w:sz="0" w:space="0" w:color="auto"/>
                <w:left w:val="none" w:sz="0" w:space="0" w:color="auto"/>
                <w:bottom w:val="none" w:sz="0" w:space="0" w:color="auto"/>
                <w:right w:val="none" w:sz="0" w:space="0" w:color="auto"/>
              </w:divBdr>
            </w:div>
            <w:div w:id="345592722">
              <w:marLeft w:val="0"/>
              <w:marRight w:val="0"/>
              <w:marTop w:val="0"/>
              <w:marBottom w:val="0"/>
              <w:divBdr>
                <w:top w:val="none" w:sz="0" w:space="0" w:color="auto"/>
                <w:left w:val="none" w:sz="0" w:space="0" w:color="auto"/>
                <w:bottom w:val="none" w:sz="0" w:space="0" w:color="auto"/>
                <w:right w:val="none" w:sz="0" w:space="0" w:color="auto"/>
              </w:divBdr>
            </w:div>
            <w:div w:id="345592723">
              <w:marLeft w:val="0"/>
              <w:marRight w:val="0"/>
              <w:marTop w:val="0"/>
              <w:marBottom w:val="0"/>
              <w:divBdr>
                <w:top w:val="none" w:sz="0" w:space="0" w:color="auto"/>
                <w:left w:val="none" w:sz="0" w:space="0" w:color="auto"/>
                <w:bottom w:val="none" w:sz="0" w:space="0" w:color="auto"/>
                <w:right w:val="none" w:sz="0" w:space="0" w:color="auto"/>
              </w:divBdr>
            </w:div>
            <w:div w:id="345592727">
              <w:marLeft w:val="0"/>
              <w:marRight w:val="0"/>
              <w:marTop w:val="0"/>
              <w:marBottom w:val="0"/>
              <w:divBdr>
                <w:top w:val="none" w:sz="0" w:space="0" w:color="auto"/>
                <w:left w:val="none" w:sz="0" w:space="0" w:color="auto"/>
                <w:bottom w:val="none" w:sz="0" w:space="0" w:color="auto"/>
                <w:right w:val="none" w:sz="0" w:space="0" w:color="auto"/>
              </w:divBdr>
            </w:div>
            <w:div w:id="345592730">
              <w:marLeft w:val="0"/>
              <w:marRight w:val="0"/>
              <w:marTop w:val="0"/>
              <w:marBottom w:val="0"/>
              <w:divBdr>
                <w:top w:val="none" w:sz="0" w:space="0" w:color="auto"/>
                <w:left w:val="none" w:sz="0" w:space="0" w:color="auto"/>
                <w:bottom w:val="none" w:sz="0" w:space="0" w:color="auto"/>
                <w:right w:val="none" w:sz="0" w:space="0" w:color="auto"/>
              </w:divBdr>
            </w:div>
            <w:div w:id="345592734">
              <w:marLeft w:val="0"/>
              <w:marRight w:val="0"/>
              <w:marTop w:val="0"/>
              <w:marBottom w:val="0"/>
              <w:divBdr>
                <w:top w:val="none" w:sz="0" w:space="0" w:color="auto"/>
                <w:left w:val="none" w:sz="0" w:space="0" w:color="auto"/>
                <w:bottom w:val="none" w:sz="0" w:space="0" w:color="auto"/>
                <w:right w:val="none" w:sz="0" w:space="0" w:color="auto"/>
              </w:divBdr>
            </w:div>
            <w:div w:id="34559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592739">
      <w:marLeft w:val="0"/>
      <w:marRight w:val="0"/>
      <w:marTop w:val="0"/>
      <w:marBottom w:val="0"/>
      <w:divBdr>
        <w:top w:val="none" w:sz="0" w:space="0" w:color="auto"/>
        <w:left w:val="none" w:sz="0" w:space="0" w:color="auto"/>
        <w:bottom w:val="none" w:sz="0" w:space="0" w:color="auto"/>
        <w:right w:val="none" w:sz="0" w:space="0" w:color="auto"/>
      </w:divBdr>
      <w:divsChild>
        <w:div w:id="345592679">
          <w:marLeft w:val="547"/>
          <w:marRight w:val="0"/>
          <w:marTop w:val="115"/>
          <w:marBottom w:val="0"/>
          <w:divBdr>
            <w:top w:val="none" w:sz="0" w:space="0" w:color="auto"/>
            <w:left w:val="none" w:sz="0" w:space="0" w:color="auto"/>
            <w:bottom w:val="none" w:sz="0" w:space="0" w:color="auto"/>
            <w:right w:val="none" w:sz="0" w:space="0" w:color="auto"/>
          </w:divBdr>
        </w:div>
        <w:div w:id="345592689">
          <w:marLeft w:val="547"/>
          <w:marRight w:val="0"/>
          <w:marTop w:val="115"/>
          <w:marBottom w:val="0"/>
          <w:divBdr>
            <w:top w:val="none" w:sz="0" w:space="0" w:color="auto"/>
            <w:left w:val="none" w:sz="0" w:space="0" w:color="auto"/>
            <w:bottom w:val="none" w:sz="0" w:space="0" w:color="auto"/>
            <w:right w:val="none" w:sz="0" w:space="0" w:color="auto"/>
          </w:divBdr>
        </w:div>
        <w:div w:id="345592712">
          <w:marLeft w:val="547"/>
          <w:marRight w:val="0"/>
          <w:marTop w:val="115"/>
          <w:marBottom w:val="0"/>
          <w:divBdr>
            <w:top w:val="none" w:sz="0" w:space="0" w:color="auto"/>
            <w:left w:val="none" w:sz="0" w:space="0" w:color="auto"/>
            <w:bottom w:val="none" w:sz="0" w:space="0" w:color="auto"/>
            <w:right w:val="none" w:sz="0" w:space="0" w:color="auto"/>
          </w:divBdr>
        </w:div>
        <w:div w:id="345592735">
          <w:marLeft w:val="547"/>
          <w:marRight w:val="0"/>
          <w:marTop w:val="115"/>
          <w:marBottom w:val="0"/>
          <w:divBdr>
            <w:top w:val="none" w:sz="0" w:space="0" w:color="auto"/>
            <w:left w:val="none" w:sz="0" w:space="0" w:color="auto"/>
            <w:bottom w:val="none" w:sz="0" w:space="0" w:color="auto"/>
            <w:right w:val="none" w:sz="0" w:space="0" w:color="auto"/>
          </w:divBdr>
        </w:div>
        <w:div w:id="345592740">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package" Target="embeddings/Microsoft_PowerPoint_Slide1.sldx"/><Relationship Id="rId17" Type="http://schemas.openxmlformats.org/officeDocument/2006/relationships/image" Target="media/image7.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package" Target="embeddings/Microsoft_PowerPoint_Slide2.sldx"/><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53A45F6AB2A940B420808D23E0E2E1" ma:contentTypeVersion="5" ma:contentTypeDescription="Create a new document." ma:contentTypeScope="" ma:versionID="bf243446d932e80b6828655e90431d1a">
  <xsd:schema xmlns:xsd="http://www.w3.org/2001/XMLSchema" xmlns:p="http://schemas.microsoft.com/office/2006/metadata/properties" xmlns:ns1="http://schemas.microsoft.com/sharepoint/v3" xmlns:ns2="b4e33e86-409b-44c1-8485-331954efb210" targetNamespace="http://schemas.microsoft.com/office/2006/metadata/properties" ma:root="true" ma:fieldsID="61c193f2f41867737aa5fc5257dc7416" ns1:_="" ns2:_="">
    <xsd:import namespace="http://schemas.microsoft.com/sharepoint/v3"/>
    <xsd:import namespace="b4e33e86-409b-44c1-8485-331954efb210"/>
    <xsd:element name="properties">
      <xsd:complexType>
        <xsd:sequence>
          <xsd:element name="documentManagement">
            <xsd:complexType>
              <xsd:all>
                <xsd:element ref="ns2:FRTitle" minOccurs="0"/>
                <xsd:element ref="ns2:SPTitle" minOccurs="0"/>
                <xsd:element ref="ns2:ARTitle" minOccurs="0"/>
                <xsd:element ref="ns2:RUTitle" minOccurs="0"/>
                <xsd:element ref="ns2:CHTitle" minOccurs="0"/>
                <xsd:element ref="ns2:Order1" minOccurs="0"/>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xsd="http://www.w3.org/2001/XMLSchema" xmlns:dms="http://schemas.microsoft.com/office/2006/documentManagement/types" targetNamespace="b4e33e86-409b-44c1-8485-331954efb210" elementFormDefault="qualified">
    <xsd:import namespace="http://schemas.microsoft.com/office/2006/documentManagement/types"/>
    <xsd:element name="FRTitle" ma:index="2" nillable="true" ma:displayName="FRTitle" ma:internalName="FRTitle">
      <xsd:simpleType>
        <xsd:restriction base="dms:Text">
          <xsd:maxLength value="255"/>
        </xsd:restriction>
      </xsd:simpleType>
    </xsd:element>
    <xsd:element name="SPTitle" ma:index="3" nillable="true" ma:displayName="SPTitle" ma:internalName="SPTitle">
      <xsd:simpleType>
        <xsd:restriction base="dms:Text">
          <xsd:maxLength value="255"/>
        </xsd:restriction>
      </xsd:simpleType>
    </xsd:element>
    <xsd:element name="ARTitle" ma:index="4" nillable="true" ma:displayName="ARTitle" ma:internalName="ARTitle">
      <xsd:simpleType>
        <xsd:restriction base="dms:Text">
          <xsd:maxLength value="255"/>
        </xsd:restriction>
      </xsd:simpleType>
    </xsd:element>
    <xsd:element name="RUTitle" ma:index="5" nillable="true" ma:displayName="RUTitle" ma:internalName="RUTitle">
      <xsd:simpleType>
        <xsd:restriction base="dms:Text">
          <xsd:maxLength value="255"/>
        </xsd:restriction>
      </xsd:simpleType>
    </xsd:element>
    <xsd:element name="CHTitle" ma:index="6" nillable="true" ma:displayName="CHTitle" ma:internalName="CHTitle">
      <xsd:simpleType>
        <xsd:restriction base="dms:Text">
          <xsd:maxLength value="255"/>
        </xsd:restriction>
      </xsd:simpleType>
    </xsd:element>
    <xsd:element name="Order1" ma:index="7" nillable="true" ma:displayName="OrderNbr" ma:decimals="0" ma:internalName="Order1"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RUTitle xmlns="b4e33e86-409b-44c1-8485-331954efb210" xsi:nil="true"/>
    <ARTitle xmlns="b4e33e86-409b-44c1-8485-331954efb210" xsi:nil="true"/>
    <FRTitle xmlns="b4e33e86-409b-44c1-8485-331954efb210" xsi:nil="true"/>
    <SPTitle xmlns="b4e33e86-409b-44c1-8485-331954efb210" xsi:nil="true"/>
    <Order1 xmlns="b4e33e86-409b-44c1-8485-331954efb210" xsi:nil="true"/>
    <PublishingExpirationDate xmlns="http://schemas.microsoft.com/sharepoint/v3" xsi:nil="true"/>
    <PublishingStartDate xmlns="http://schemas.microsoft.com/sharepoint/v3" xsi:nil="true"/>
    <CHTitle xmlns="b4e33e86-409b-44c1-8485-331954efb210" xsi:nil="true"/>
  </documentManagement>
</p:properties>
</file>

<file path=customXml/itemProps1.xml><?xml version="1.0" encoding="utf-8"?>
<ds:datastoreItem xmlns:ds="http://schemas.openxmlformats.org/officeDocument/2006/customXml" ds:itemID="{1470D937-9D77-4EAC-8F19-53BF960A7D5A}">
  <ds:schemaRefs>
    <ds:schemaRef ds:uri="http://schemas.microsoft.com/sharepoint/v3/contenttype/forms"/>
  </ds:schemaRefs>
</ds:datastoreItem>
</file>

<file path=customXml/itemProps2.xml><?xml version="1.0" encoding="utf-8"?>
<ds:datastoreItem xmlns:ds="http://schemas.openxmlformats.org/officeDocument/2006/customXml" ds:itemID="{363B8945-1B90-4C16-BCA5-3C366DCD8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e33e86-409b-44c1-8485-331954efb21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EF8E110-6900-434F-B0B6-49536378300D}">
  <ds:schemaRefs>
    <ds:schemaRef ds:uri="http://schemas.microsoft.com/office/2006/metadata/properties"/>
    <ds:schemaRef ds:uri="b4e33e86-409b-44c1-8485-331954efb210"/>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1284</Words>
  <Characters>7066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
  <LinksUpToDate>false</LinksUpToDate>
  <CharactersWithSpaces>8334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subject/>
  <dc:creator>Patrick Marega Castellan</dc:creator>
  <cp:keywords/>
  <dc:description/>
  <cp:lastModifiedBy>Janina Arsenjeva</cp:lastModifiedBy>
  <cp:revision>2</cp:revision>
  <cp:lastPrinted>2011-09-22T15:17:00Z</cp:lastPrinted>
  <dcterms:created xsi:type="dcterms:W3CDTF">2015-09-29T15:21:00Z</dcterms:created>
  <dcterms:modified xsi:type="dcterms:W3CDTF">2015-09-29T15:21:00Z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0x0101000653A45F6AB2A940B420808D23E0E2E1</vt:lpwstr>
  </property>
  <property fmtid="{D5CDD505-2E9C-101B-9397-08002B2CF9AE}" pid="3" name="TemplateUrl">
    <vt:lpwstr/>
  </property>
  <property fmtid="{D5CDD505-2E9C-101B-9397-08002B2CF9AE}" pid="4" name="_SourceUrl">
    <vt:lpwstr/>
  </property>
  <property fmtid="{D5CDD505-2E9C-101B-9397-08002B2CF9AE}" pid="5" name="_SharedFileIndex">
    <vt:lpwstr/>
  </property>
  <property fmtid="{D5CDD505-2E9C-101B-9397-08002B2CF9AE}" pid="6" name="xd_Signature">
    <vt:bool>false</vt:bool>
  </property>
  <property fmtid="{D5CDD505-2E9C-101B-9397-08002B2CF9AE}" pid="7" name="xd_ProgID">
    <vt:lpwstr/>
  </property>
</Properties>
</file>